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86D" w:rsidRPr="004E7F01" w:rsidRDefault="00EE786D" w:rsidP="00EE786D">
      <w:pPr>
        <w:ind w:right="-157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EE786D" w:rsidRPr="006040ED" w:rsidRDefault="00EE786D" w:rsidP="00EE786D">
      <w:pPr>
        <w:jc w:val="both"/>
        <w:rPr>
          <w:rFonts w:ascii="Arial" w:hAnsi="Arial" w:cs="Arial"/>
          <w:sz w:val="28"/>
          <w:szCs w:val="28"/>
        </w:rPr>
      </w:pPr>
    </w:p>
    <w:p w:rsidR="00EE786D" w:rsidRPr="003214BC" w:rsidRDefault="00EE786D" w:rsidP="00EE786D">
      <w:pPr>
        <w:jc w:val="center"/>
        <w:rPr>
          <w:rFonts w:ascii="Arial" w:hAnsi="Arial" w:cs="Arial"/>
          <w:b/>
          <w:sz w:val="40"/>
          <w:szCs w:val="40"/>
        </w:rPr>
      </w:pPr>
      <w:r w:rsidRPr="003214BC">
        <w:rPr>
          <w:rFonts w:ascii="Arial" w:hAnsi="Arial" w:cs="Arial"/>
          <w:b/>
          <w:sz w:val="40"/>
          <w:szCs w:val="40"/>
        </w:rPr>
        <w:t>Plan działania na rok 2020</w:t>
      </w:r>
    </w:p>
    <w:p w:rsidR="00EE786D" w:rsidRPr="003214BC" w:rsidRDefault="00EE786D" w:rsidP="00EE786D">
      <w:pPr>
        <w:jc w:val="center"/>
        <w:rPr>
          <w:rFonts w:ascii="Arial" w:hAnsi="Arial" w:cs="Arial"/>
          <w:b/>
          <w:sz w:val="28"/>
          <w:szCs w:val="28"/>
        </w:rPr>
      </w:pPr>
    </w:p>
    <w:p w:rsidR="00EE786D" w:rsidRPr="003214BC" w:rsidRDefault="00EE786D" w:rsidP="00EE786D">
      <w:pPr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3214BC">
        <w:rPr>
          <w:rFonts w:ascii="Arial" w:hAnsi="Arial" w:cs="Arial"/>
          <w:b/>
          <w:spacing w:val="20"/>
          <w:sz w:val="24"/>
          <w:szCs w:val="24"/>
        </w:rPr>
        <w:t xml:space="preserve">REGIONALNY PROGRAM OPERACYJNY </w:t>
      </w:r>
      <w:r w:rsidRPr="003214BC">
        <w:rPr>
          <w:rFonts w:ascii="Arial" w:hAnsi="Arial" w:cs="Arial"/>
          <w:b/>
          <w:spacing w:val="20"/>
          <w:sz w:val="24"/>
          <w:szCs w:val="24"/>
        </w:rPr>
        <w:br/>
        <w:t>WOJEWÓDZTWA ZACHODNIOPOMORSKIEGO</w:t>
      </w:r>
    </w:p>
    <w:p w:rsidR="00EE786D" w:rsidRPr="003214BC" w:rsidRDefault="00EE786D" w:rsidP="00EE786D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876"/>
        <w:gridCol w:w="760"/>
        <w:gridCol w:w="1809"/>
        <w:gridCol w:w="1419"/>
        <w:gridCol w:w="788"/>
        <w:gridCol w:w="1954"/>
      </w:tblGrid>
      <w:tr w:rsidR="00EE786D" w:rsidRPr="003214BC" w:rsidTr="009A0E59">
        <w:trPr>
          <w:trHeight w:val="362"/>
        </w:trPr>
        <w:tc>
          <w:tcPr>
            <w:tcW w:w="10315" w:type="dxa"/>
            <w:gridSpan w:val="6"/>
            <w:shd w:val="clear" w:color="auto" w:fill="D9D9D9"/>
            <w:vAlign w:val="center"/>
          </w:tcPr>
          <w:p w:rsidR="00EE786D" w:rsidRPr="003214BC" w:rsidRDefault="00EE786D" w:rsidP="009A0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214BC">
              <w:rPr>
                <w:rFonts w:ascii="Arial" w:hAnsi="Arial" w:cs="Arial"/>
                <w:b/>
                <w:sz w:val="18"/>
                <w:szCs w:val="18"/>
              </w:rPr>
              <w:t>INFORMACJE O INSTYTUCJI POŚREDNICZĄCEJ/ZARZĄDZAJĄCEJ</w:t>
            </w:r>
          </w:p>
        </w:tc>
      </w:tr>
      <w:tr w:rsidR="00EE786D" w:rsidRPr="003214BC" w:rsidTr="009A0E59">
        <w:trPr>
          <w:trHeight w:val="511"/>
        </w:trPr>
        <w:tc>
          <w:tcPr>
            <w:tcW w:w="3034" w:type="dxa"/>
            <w:shd w:val="clear" w:color="auto" w:fill="D9D9D9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Numer i nazwa osi priorytetowej</w:t>
            </w:r>
          </w:p>
        </w:tc>
        <w:tc>
          <w:tcPr>
            <w:tcW w:w="7281" w:type="dxa"/>
            <w:gridSpan w:val="5"/>
            <w:vAlign w:val="center"/>
          </w:tcPr>
          <w:p w:rsidR="00EE786D" w:rsidRPr="003214BC" w:rsidRDefault="00EE786D" w:rsidP="009A0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VI Rynek pracy</w:t>
            </w:r>
          </w:p>
        </w:tc>
      </w:tr>
      <w:tr w:rsidR="00EE786D" w:rsidRPr="003214BC" w:rsidTr="009A0E59">
        <w:trPr>
          <w:trHeight w:val="519"/>
        </w:trPr>
        <w:tc>
          <w:tcPr>
            <w:tcW w:w="3034" w:type="dxa"/>
            <w:shd w:val="clear" w:color="auto" w:fill="D9D9D9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Instytucja Pośrednicząca</w:t>
            </w:r>
          </w:p>
        </w:tc>
        <w:tc>
          <w:tcPr>
            <w:tcW w:w="7281" w:type="dxa"/>
            <w:gridSpan w:val="5"/>
            <w:vAlign w:val="center"/>
          </w:tcPr>
          <w:p w:rsidR="00EE786D" w:rsidRPr="003214BC" w:rsidRDefault="00EE786D" w:rsidP="009A0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Wojewódzki Urząd Pracy w Szczecinie</w:t>
            </w:r>
          </w:p>
        </w:tc>
      </w:tr>
      <w:tr w:rsidR="00EE786D" w:rsidRPr="003214BC" w:rsidTr="009A0E59">
        <w:trPr>
          <w:trHeight w:val="348"/>
        </w:trPr>
        <w:tc>
          <w:tcPr>
            <w:tcW w:w="3034" w:type="dxa"/>
            <w:shd w:val="clear" w:color="auto" w:fill="D9D9D9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Adres korespondencyjny</w:t>
            </w:r>
          </w:p>
        </w:tc>
        <w:tc>
          <w:tcPr>
            <w:tcW w:w="7281" w:type="dxa"/>
            <w:gridSpan w:val="5"/>
            <w:vAlign w:val="center"/>
          </w:tcPr>
          <w:p w:rsidR="00EE786D" w:rsidRPr="003214BC" w:rsidRDefault="00EE786D" w:rsidP="009A0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ul. A. Mickiewicza 41</w:t>
            </w:r>
            <w:r w:rsidRPr="003214BC">
              <w:rPr>
                <w:rFonts w:ascii="Arial" w:hAnsi="Arial" w:cs="Arial"/>
                <w:sz w:val="18"/>
                <w:szCs w:val="18"/>
              </w:rPr>
              <w:br/>
              <w:t>70-383 Szczecin</w:t>
            </w:r>
          </w:p>
        </w:tc>
      </w:tr>
      <w:tr w:rsidR="00EE786D" w:rsidRPr="003214BC" w:rsidTr="009A0E59">
        <w:trPr>
          <w:trHeight w:val="358"/>
        </w:trPr>
        <w:tc>
          <w:tcPr>
            <w:tcW w:w="303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804" w:type="dxa"/>
            <w:tcBorders>
              <w:bottom w:val="single" w:sz="2" w:space="0" w:color="auto"/>
            </w:tcBorders>
            <w:vAlign w:val="center"/>
          </w:tcPr>
          <w:p w:rsidR="00EE786D" w:rsidRPr="003214BC" w:rsidRDefault="00EE786D" w:rsidP="009A0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977" w:type="dxa"/>
            <w:tcBorders>
              <w:bottom w:val="single" w:sz="2" w:space="0" w:color="auto"/>
            </w:tcBorders>
            <w:vAlign w:val="center"/>
          </w:tcPr>
          <w:p w:rsidR="00EE786D" w:rsidRPr="003214BC" w:rsidRDefault="00EE786D" w:rsidP="009A0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42 56 101</w:t>
            </w:r>
          </w:p>
        </w:tc>
        <w:tc>
          <w:tcPr>
            <w:tcW w:w="152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EE786D" w:rsidRPr="003214BC" w:rsidRDefault="00EE786D" w:rsidP="009A0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Faks</w:t>
            </w:r>
          </w:p>
        </w:tc>
        <w:tc>
          <w:tcPr>
            <w:tcW w:w="836" w:type="dxa"/>
            <w:tcBorders>
              <w:bottom w:val="single" w:sz="2" w:space="0" w:color="auto"/>
            </w:tcBorders>
            <w:vAlign w:val="center"/>
          </w:tcPr>
          <w:p w:rsidR="00EE786D" w:rsidRPr="003214BC" w:rsidRDefault="00EE786D" w:rsidP="009A0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2140" w:type="dxa"/>
            <w:tcBorders>
              <w:bottom w:val="single" w:sz="2" w:space="0" w:color="auto"/>
            </w:tcBorders>
            <w:vAlign w:val="center"/>
          </w:tcPr>
          <w:p w:rsidR="00EE786D" w:rsidRPr="003214BC" w:rsidRDefault="00EE786D" w:rsidP="009A0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42 56 103</w:t>
            </w:r>
          </w:p>
        </w:tc>
      </w:tr>
      <w:tr w:rsidR="00EE786D" w:rsidRPr="003214BC" w:rsidTr="009A0E59">
        <w:trPr>
          <w:trHeight w:val="354"/>
        </w:trPr>
        <w:tc>
          <w:tcPr>
            <w:tcW w:w="30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E786D" w:rsidRPr="003214BC" w:rsidRDefault="00EE786D" w:rsidP="009A0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sekretariat@wup.pl</w:t>
            </w:r>
          </w:p>
        </w:tc>
      </w:tr>
      <w:tr w:rsidR="00EE786D" w:rsidRPr="00514F1D" w:rsidTr="009A0E59">
        <w:trPr>
          <w:trHeight w:val="709"/>
        </w:trPr>
        <w:tc>
          <w:tcPr>
            <w:tcW w:w="30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Dane kontaktowe osoby (osób) w Instytucji Pośredniczącej do kontaktów roboczych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EE786D" w:rsidRPr="003214BC" w:rsidRDefault="00EE786D" w:rsidP="009A0E59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214BC">
              <w:rPr>
                <w:rFonts w:ascii="Arial" w:hAnsi="Arial" w:cs="Arial"/>
                <w:sz w:val="18"/>
                <w:szCs w:val="18"/>
                <w:lang w:val="en-US"/>
              </w:rPr>
              <w:t>Milena Jerchewicz-Rom</w:t>
            </w:r>
          </w:p>
          <w:p w:rsidR="00EE786D" w:rsidRPr="003214BC" w:rsidRDefault="00EE786D" w:rsidP="009A0E59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214BC">
              <w:rPr>
                <w:rFonts w:ascii="Arial" w:hAnsi="Arial" w:cs="Arial"/>
                <w:sz w:val="18"/>
                <w:szCs w:val="18"/>
                <w:lang w:val="en-US"/>
              </w:rPr>
              <w:t>tel. 91-42-56-173</w:t>
            </w:r>
          </w:p>
          <w:p w:rsidR="00EE786D" w:rsidRPr="003214BC" w:rsidRDefault="00EE786D" w:rsidP="009A0E59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214BC">
              <w:rPr>
                <w:rFonts w:ascii="Arial" w:hAnsi="Arial" w:cs="Arial"/>
                <w:sz w:val="18"/>
                <w:szCs w:val="18"/>
                <w:lang w:val="en-US"/>
              </w:rPr>
              <w:t>e-mail: milena_jerchewicz@wup.pl</w:t>
            </w:r>
          </w:p>
        </w:tc>
      </w:tr>
    </w:tbl>
    <w:p w:rsidR="00EE786D" w:rsidRPr="003214BC" w:rsidRDefault="00EE786D" w:rsidP="00EE786D">
      <w:pPr>
        <w:jc w:val="both"/>
        <w:rPr>
          <w:rFonts w:ascii="Arial" w:hAnsi="Arial" w:cs="Arial"/>
          <w:b/>
          <w:sz w:val="18"/>
          <w:szCs w:val="18"/>
          <w:lang w:val="en-US"/>
        </w:rPr>
      </w:pPr>
    </w:p>
    <w:p w:rsidR="00EE786D" w:rsidRPr="003214BC" w:rsidRDefault="00EE786D" w:rsidP="00EE786D">
      <w:pPr>
        <w:rPr>
          <w:rFonts w:ascii="Arial" w:hAnsi="Arial" w:cs="Arial"/>
          <w:sz w:val="18"/>
          <w:szCs w:val="18"/>
          <w:lang w:val="en-US"/>
        </w:rPr>
      </w:pPr>
    </w:p>
    <w:p w:rsidR="00EE786D" w:rsidRPr="003214BC" w:rsidRDefault="00EE786D" w:rsidP="00EE786D">
      <w:pPr>
        <w:rPr>
          <w:rFonts w:ascii="Arial" w:hAnsi="Arial" w:cs="Arial"/>
          <w:sz w:val="18"/>
          <w:szCs w:val="18"/>
          <w:lang w:val="en-US"/>
        </w:rPr>
      </w:pPr>
    </w:p>
    <w:p w:rsidR="00EE786D" w:rsidRPr="003214BC" w:rsidRDefault="00EE786D" w:rsidP="00EE786D">
      <w:pPr>
        <w:rPr>
          <w:rFonts w:ascii="Arial" w:hAnsi="Arial" w:cs="Arial"/>
          <w:sz w:val="18"/>
          <w:szCs w:val="18"/>
          <w:lang w:val="en-US"/>
        </w:rPr>
      </w:pPr>
    </w:p>
    <w:p w:rsidR="00EE786D" w:rsidRPr="003214BC" w:rsidRDefault="00EE786D" w:rsidP="00EE786D">
      <w:pPr>
        <w:rPr>
          <w:rFonts w:ascii="Arial" w:hAnsi="Arial" w:cs="Arial"/>
          <w:sz w:val="18"/>
          <w:szCs w:val="18"/>
          <w:lang w:val="en-US"/>
        </w:rPr>
      </w:pPr>
    </w:p>
    <w:p w:rsidR="00EE786D" w:rsidRPr="003214BC" w:rsidRDefault="00EE786D" w:rsidP="00EE786D">
      <w:pPr>
        <w:rPr>
          <w:rFonts w:ascii="Arial" w:hAnsi="Arial" w:cs="Arial"/>
          <w:sz w:val="18"/>
          <w:szCs w:val="18"/>
          <w:lang w:val="en-US"/>
        </w:rPr>
      </w:pPr>
    </w:p>
    <w:p w:rsidR="00EE786D" w:rsidRPr="003214BC" w:rsidRDefault="00EE786D" w:rsidP="00EE786D">
      <w:pPr>
        <w:rPr>
          <w:rFonts w:ascii="Arial" w:hAnsi="Arial" w:cs="Arial"/>
          <w:sz w:val="18"/>
          <w:szCs w:val="18"/>
          <w:lang w:val="en-US"/>
        </w:rPr>
      </w:pPr>
    </w:p>
    <w:p w:rsidR="00EE786D" w:rsidRPr="003214BC" w:rsidRDefault="00EE786D" w:rsidP="00EE786D">
      <w:pPr>
        <w:jc w:val="both"/>
        <w:rPr>
          <w:rFonts w:ascii="Arial" w:hAnsi="Arial" w:cs="Arial"/>
          <w:sz w:val="18"/>
          <w:szCs w:val="18"/>
          <w:lang w:val="en-US"/>
        </w:rPr>
      </w:pPr>
    </w:p>
    <w:p w:rsidR="00EE786D" w:rsidRPr="003214BC" w:rsidRDefault="00EE786D" w:rsidP="00EE786D">
      <w:pPr>
        <w:pBdr>
          <w:between w:val="single" w:sz="4" w:space="1" w:color="auto"/>
        </w:pBdr>
        <w:tabs>
          <w:tab w:val="left" w:pos="5850"/>
        </w:tabs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3214BC">
        <w:rPr>
          <w:rFonts w:ascii="Arial" w:hAnsi="Arial" w:cs="Arial"/>
          <w:sz w:val="18"/>
          <w:szCs w:val="18"/>
          <w:lang w:val="en-US"/>
        </w:rPr>
        <w:br w:type="column"/>
      </w:r>
    </w:p>
    <w:tbl>
      <w:tblPr>
        <w:tblW w:w="10174" w:type="dxa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10174"/>
      </w:tblGrid>
      <w:tr w:rsidR="00EE786D" w:rsidRPr="003214BC" w:rsidTr="00774D8F">
        <w:trPr>
          <w:trHeight w:val="362"/>
        </w:trPr>
        <w:tc>
          <w:tcPr>
            <w:tcW w:w="10174" w:type="dxa"/>
            <w:shd w:val="clear" w:color="auto" w:fill="E77B39"/>
            <w:vAlign w:val="center"/>
          </w:tcPr>
          <w:p w:rsidR="00EE786D" w:rsidRPr="003214BC" w:rsidRDefault="00EE786D" w:rsidP="009A0E5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14BC">
              <w:rPr>
                <w:rFonts w:ascii="Arial" w:hAnsi="Arial" w:cs="Arial"/>
                <w:b/>
                <w:sz w:val="24"/>
                <w:szCs w:val="24"/>
              </w:rPr>
              <w:t>KARTA DZIAŁANIA</w:t>
            </w:r>
          </w:p>
          <w:p w:rsidR="00EE786D" w:rsidRPr="00110E9F" w:rsidRDefault="00EE786D" w:rsidP="009A0E59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87EDC">
              <w:rPr>
                <w:rFonts w:ascii="Arial" w:hAnsi="Arial" w:cs="Arial"/>
                <w:b/>
              </w:rPr>
              <w:t xml:space="preserve">6.8 </w:t>
            </w:r>
            <w:r w:rsidR="00A80222" w:rsidRPr="00F87EDC">
              <w:rPr>
                <w:rFonts w:ascii="Arial" w:eastAsia="Times New Roman" w:hAnsi="Arial" w:cs="Arial"/>
                <w:b/>
                <w:lang w:eastAsia="pl-PL"/>
              </w:rPr>
              <w:t>Wdrożenie</w:t>
            </w:r>
            <w:r w:rsidR="00A80222" w:rsidRPr="00A80222">
              <w:rPr>
                <w:rFonts w:ascii="Arial" w:eastAsia="Times New Roman" w:hAnsi="Arial" w:cs="Arial"/>
                <w:b/>
                <w:lang w:eastAsia="pl-PL"/>
              </w:rPr>
              <w:t xml:space="preserve"> kompleksowych programów zdrowotnych </w:t>
            </w:r>
            <w:r w:rsidR="00A80222" w:rsidRPr="00A8022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oraz przedsięwzięć </w:t>
            </w:r>
            <w:r w:rsidR="00A80222" w:rsidRPr="00A80222">
              <w:rPr>
                <w:rFonts w:ascii="Arial" w:eastAsia="Times New Roman" w:hAnsi="Arial" w:cs="Arial"/>
                <w:b/>
                <w:lang w:eastAsia="pl-PL"/>
              </w:rPr>
              <w:t>zapobiegających istotnym problemom zdrowotnym regionu oraz  dotyczących chorób negatywnie wpływających na rynek pracy, ułatwiających powroty do pracy, umożliwiających wydłużenie aktywności zawodowej oraz zwiększenie zgłaszalności na badania profilaktyczne</w:t>
            </w:r>
          </w:p>
        </w:tc>
      </w:tr>
    </w:tbl>
    <w:p w:rsidR="00EE786D" w:rsidRPr="003214BC" w:rsidRDefault="00EE786D" w:rsidP="00EE786D">
      <w:pPr>
        <w:jc w:val="both"/>
        <w:rPr>
          <w:rFonts w:ascii="Arial" w:hAnsi="Arial" w:cs="Arial"/>
          <w:b/>
          <w:spacing w:val="24"/>
          <w:sz w:val="18"/>
          <w:szCs w:val="18"/>
        </w:rPr>
      </w:pPr>
    </w:p>
    <w:tbl>
      <w:tblPr>
        <w:tblW w:w="5653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0"/>
        <w:gridCol w:w="491"/>
        <w:gridCol w:w="1892"/>
        <w:gridCol w:w="349"/>
        <w:gridCol w:w="926"/>
        <w:gridCol w:w="319"/>
        <w:gridCol w:w="521"/>
        <w:gridCol w:w="487"/>
        <w:gridCol w:w="767"/>
        <w:gridCol w:w="61"/>
        <w:gridCol w:w="523"/>
        <w:gridCol w:w="521"/>
        <w:gridCol w:w="498"/>
        <w:gridCol w:w="611"/>
        <w:gridCol w:w="695"/>
      </w:tblGrid>
      <w:tr w:rsidR="000F42A8" w:rsidRPr="003214BC" w:rsidTr="000F42A8">
        <w:trPr>
          <w:trHeight w:val="218"/>
        </w:trPr>
        <w:tc>
          <w:tcPr>
            <w:tcW w:w="8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214BC">
              <w:rPr>
                <w:rFonts w:ascii="Arial" w:hAnsi="Arial" w:cs="Arial"/>
                <w:b/>
                <w:sz w:val="18"/>
                <w:szCs w:val="18"/>
              </w:rPr>
              <w:t xml:space="preserve">LP. Konkursu: 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660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214BC">
              <w:rPr>
                <w:rFonts w:ascii="Arial" w:hAnsi="Arial" w:cs="Arial"/>
                <w:b/>
                <w:sz w:val="18"/>
                <w:szCs w:val="18"/>
              </w:rPr>
              <w:t>Planowany termin ogłoszenia konkursu</w:t>
            </w:r>
          </w:p>
        </w:tc>
        <w:tc>
          <w:tcPr>
            <w:tcW w:w="2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214BC">
              <w:rPr>
                <w:rFonts w:ascii="Arial" w:hAnsi="Arial" w:cs="Arial"/>
                <w:b/>
                <w:sz w:val="18"/>
                <w:szCs w:val="18"/>
              </w:rPr>
              <w:t>II kw.</w:t>
            </w:r>
          </w:p>
        </w:tc>
        <w:tc>
          <w:tcPr>
            <w:tcW w:w="2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214BC">
              <w:rPr>
                <w:rFonts w:ascii="Arial" w:hAnsi="Arial" w:cs="Arial"/>
                <w:b/>
                <w:sz w:val="18"/>
                <w:szCs w:val="18"/>
              </w:rPr>
              <w:t>III kw.</w:t>
            </w:r>
          </w:p>
        </w:tc>
        <w:tc>
          <w:tcPr>
            <w:tcW w:w="23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214BC">
              <w:rPr>
                <w:rFonts w:ascii="Arial" w:hAnsi="Arial" w:cs="Arial"/>
                <w:b/>
                <w:sz w:val="18"/>
                <w:szCs w:val="18"/>
              </w:rPr>
              <w:t>IV kw.</w:t>
            </w:r>
          </w:p>
        </w:tc>
        <w:tc>
          <w:tcPr>
            <w:tcW w:w="33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E786D" w:rsidRPr="003214BC" w:rsidRDefault="009E763D" w:rsidP="009A0E5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214BC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EE786D" w:rsidRPr="003214BC" w:rsidTr="004438A0">
        <w:trPr>
          <w:cantSplit/>
          <w:trHeight w:val="67"/>
        </w:trPr>
        <w:tc>
          <w:tcPr>
            <w:tcW w:w="1110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214BC">
              <w:rPr>
                <w:rFonts w:ascii="Arial" w:hAnsi="Arial" w:cs="Arial"/>
                <w:b/>
                <w:sz w:val="18"/>
                <w:szCs w:val="18"/>
              </w:rPr>
              <w:t>Typ konkursu</w:t>
            </w:r>
          </w:p>
        </w:tc>
        <w:tc>
          <w:tcPr>
            <w:tcW w:w="901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214BC">
              <w:rPr>
                <w:rFonts w:ascii="Arial" w:hAnsi="Arial" w:cs="Arial"/>
                <w:b/>
                <w:sz w:val="18"/>
                <w:szCs w:val="18"/>
              </w:rPr>
              <w:t>Otwarty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23" w:type="pct"/>
            <w:gridSpan w:val="11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E786D" w:rsidRPr="003214BC" w:rsidTr="004438A0">
        <w:trPr>
          <w:cantSplit/>
          <w:trHeight w:val="112"/>
        </w:trPr>
        <w:tc>
          <w:tcPr>
            <w:tcW w:w="1110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1" w:type="pc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214BC">
              <w:rPr>
                <w:rFonts w:ascii="Arial" w:hAnsi="Arial" w:cs="Arial"/>
                <w:b/>
                <w:sz w:val="18"/>
                <w:szCs w:val="18"/>
              </w:rPr>
              <w:t>Zamknięty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214BC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2823" w:type="pct"/>
            <w:gridSpan w:val="11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E786D" w:rsidRPr="003214BC" w:rsidTr="000F42A8">
        <w:tc>
          <w:tcPr>
            <w:tcW w:w="1110" w:type="pct"/>
            <w:gridSpan w:val="2"/>
            <w:shd w:val="clear" w:color="auto" w:fill="CCFFCC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Planowana alokacja</w:t>
            </w:r>
          </w:p>
        </w:tc>
        <w:tc>
          <w:tcPr>
            <w:tcW w:w="3890" w:type="pct"/>
            <w:gridSpan w:val="13"/>
            <w:vAlign w:val="center"/>
          </w:tcPr>
          <w:p w:rsidR="00EE786D" w:rsidRPr="003214BC" w:rsidRDefault="009E763D" w:rsidP="00A80222">
            <w:pPr>
              <w:ind w:lef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214BC">
              <w:rPr>
                <w:rFonts w:ascii="Arial" w:hAnsi="Arial" w:cs="Arial"/>
                <w:b/>
                <w:sz w:val="18"/>
                <w:szCs w:val="18"/>
              </w:rPr>
              <w:t xml:space="preserve"> 3 210 087,00 </w:t>
            </w:r>
            <w:r w:rsidR="00EE786D" w:rsidRPr="003214BC">
              <w:rPr>
                <w:rFonts w:ascii="Arial" w:hAnsi="Arial" w:cs="Arial"/>
                <w:b/>
                <w:sz w:val="18"/>
                <w:szCs w:val="18"/>
              </w:rPr>
              <w:t>zł</w:t>
            </w:r>
            <w:r w:rsidRPr="003214B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6782E">
              <w:rPr>
                <w:rFonts w:ascii="Arial" w:hAnsi="Arial" w:cs="Arial"/>
                <w:b/>
                <w:sz w:val="18"/>
                <w:szCs w:val="18"/>
              </w:rPr>
              <w:t xml:space="preserve">(w tym </w:t>
            </w:r>
            <w:r w:rsidR="00A80222" w:rsidRPr="00A80222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A80222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="00A80222" w:rsidRPr="00A80222">
              <w:rPr>
                <w:rFonts w:ascii="Arial" w:hAnsi="Arial" w:cs="Arial"/>
                <w:b/>
                <w:sz w:val="18"/>
                <w:szCs w:val="18"/>
              </w:rPr>
              <w:t>728</w:t>
            </w:r>
            <w:r w:rsidR="00A80222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="00A80222" w:rsidRPr="00A80222">
              <w:rPr>
                <w:rFonts w:ascii="Arial" w:hAnsi="Arial" w:cs="Arial"/>
                <w:b/>
                <w:sz w:val="18"/>
                <w:szCs w:val="18"/>
              </w:rPr>
              <w:t>574</w:t>
            </w:r>
            <w:r w:rsidR="00A80222">
              <w:rPr>
                <w:rFonts w:ascii="Arial" w:hAnsi="Arial" w:cs="Arial"/>
                <w:b/>
                <w:sz w:val="18"/>
                <w:szCs w:val="18"/>
              </w:rPr>
              <w:t xml:space="preserve">,00 </w:t>
            </w:r>
            <w:r w:rsidRPr="00B6782E">
              <w:rPr>
                <w:rFonts w:ascii="Arial" w:hAnsi="Arial" w:cs="Arial"/>
                <w:b/>
                <w:sz w:val="18"/>
                <w:szCs w:val="18"/>
              </w:rPr>
              <w:t>zł EFS</w:t>
            </w:r>
            <w:r w:rsidR="00A80222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EE786D" w:rsidRPr="003214BC" w:rsidTr="000F42A8">
        <w:trPr>
          <w:trHeight w:val="261"/>
        </w:trPr>
        <w:tc>
          <w:tcPr>
            <w:tcW w:w="1110" w:type="pct"/>
            <w:gridSpan w:val="2"/>
            <w:shd w:val="clear" w:color="auto" w:fill="CCFFCC"/>
            <w:vAlign w:val="center"/>
          </w:tcPr>
          <w:p w:rsidR="00EE786D" w:rsidRPr="003214BC" w:rsidRDefault="00EE786D" w:rsidP="008B1E5B">
            <w:pPr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Typy projektów   przewidziane do realizacji w ramach konkursu</w:t>
            </w:r>
          </w:p>
        </w:tc>
        <w:tc>
          <w:tcPr>
            <w:tcW w:w="3890" w:type="pct"/>
            <w:gridSpan w:val="13"/>
            <w:vAlign w:val="center"/>
          </w:tcPr>
          <w:p w:rsidR="00797A20" w:rsidRPr="00797A20" w:rsidRDefault="00797A20" w:rsidP="00797A20">
            <w:pPr>
              <w:tabs>
                <w:tab w:val="left" w:pos="334"/>
              </w:tabs>
              <w:spacing w:before="120"/>
              <w:ind w:left="51"/>
              <w:rPr>
                <w:rFonts w:ascii="Arial" w:hAnsi="Arial" w:cs="Arial"/>
                <w:sz w:val="18"/>
                <w:szCs w:val="18"/>
              </w:rPr>
            </w:pPr>
            <w:r w:rsidRPr="00797A20">
              <w:rPr>
                <w:rFonts w:ascii="Arial" w:hAnsi="Arial" w:cs="Arial"/>
                <w:sz w:val="18"/>
                <w:szCs w:val="18"/>
              </w:rPr>
              <w:t>1.</w:t>
            </w:r>
            <w:r w:rsidRPr="00797A20">
              <w:rPr>
                <w:rFonts w:ascii="Arial" w:hAnsi="Arial" w:cs="Arial"/>
                <w:sz w:val="18"/>
                <w:szCs w:val="18"/>
              </w:rPr>
              <w:tab/>
              <w:t>Wdrożenie kompleksowych programów profilaktycznych dotyczących chorób będących istotnym problemem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97A20">
              <w:rPr>
                <w:rFonts w:ascii="Arial" w:hAnsi="Arial" w:cs="Arial"/>
                <w:sz w:val="18"/>
                <w:szCs w:val="18"/>
              </w:rPr>
              <w:t xml:space="preserve"> zdrowotnym regionu:</w:t>
            </w:r>
          </w:p>
          <w:p w:rsidR="00797A20" w:rsidRPr="00797A20" w:rsidRDefault="00797A20" w:rsidP="00797A20">
            <w:pPr>
              <w:pStyle w:val="Akapitzlist"/>
              <w:numPr>
                <w:ilvl w:val="0"/>
                <w:numId w:val="13"/>
              </w:num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97A20">
              <w:rPr>
                <w:rFonts w:ascii="Arial" w:hAnsi="Arial" w:cs="Arial"/>
                <w:sz w:val="18"/>
                <w:szCs w:val="18"/>
              </w:rPr>
              <w:t>realizacja usług zdrowotnych niezbędnych do realizacji celów Regionalnego programu zdrowotnego,</w:t>
            </w:r>
          </w:p>
          <w:p w:rsidR="00797A20" w:rsidRPr="00797A20" w:rsidRDefault="00797A20" w:rsidP="00797A20">
            <w:pPr>
              <w:pStyle w:val="Akapitzlist"/>
              <w:numPr>
                <w:ilvl w:val="0"/>
                <w:numId w:val="13"/>
              </w:num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97A20">
              <w:rPr>
                <w:rFonts w:ascii="Arial" w:hAnsi="Arial" w:cs="Arial"/>
                <w:sz w:val="18"/>
                <w:szCs w:val="18"/>
              </w:rPr>
              <w:t>zapewnienie dojazdu z miejsca zamieszkania do miejsca wykonania badania i z powrotem,</w:t>
            </w:r>
          </w:p>
          <w:p w:rsidR="00797A20" w:rsidRPr="00797A20" w:rsidRDefault="00797A20" w:rsidP="00797A20">
            <w:pPr>
              <w:pStyle w:val="Akapitzlist"/>
              <w:numPr>
                <w:ilvl w:val="0"/>
                <w:numId w:val="13"/>
              </w:num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97A20">
              <w:rPr>
                <w:rFonts w:ascii="Arial" w:hAnsi="Arial" w:cs="Arial"/>
                <w:sz w:val="18"/>
                <w:szCs w:val="18"/>
              </w:rPr>
              <w:t>zapewnienie opieki nad osobą potrzebującą wsparcia w codziennym funkcjonowaniu,</w:t>
            </w:r>
          </w:p>
          <w:p w:rsidR="00797A20" w:rsidRPr="00797A20" w:rsidRDefault="00797A20" w:rsidP="00797A20">
            <w:pPr>
              <w:pStyle w:val="Akapitzlist"/>
              <w:numPr>
                <w:ilvl w:val="0"/>
                <w:numId w:val="13"/>
              </w:num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97A20">
              <w:rPr>
                <w:rFonts w:ascii="Arial" w:hAnsi="Arial" w:cs="Arial"/>
                <w:sz w:val="18"/>
                <w:szCs w:val="18"/>
              </w:rPr>
              <w:t>działania informacyjno-edukacyjne, dotyczące tematyki Regionalnego programu zdrowotnego, w tym edukacja prozdrowotna, skierowana do osób objętych wsparciem,</w:t>
            </w:r>
          </w:p>
          <w:p w:rsidR="00797A20" w:rsidRPr="00797A20" w:rsidRDefault="00797A20" w:rsidP="00797A20">
            <w:pPr>
              <w:pStyle w:val="Akapitzlist"/>
              <w:numPr>
                <w:ilvl w:val="0"/>
                <w:numId w:val="13"/>
              </w:num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97A20">
              <w:rPr>
                <w:rFonts w:ascii="Arial" w:hAnsi="Arial" w:cs="Arial"/>
                <w:sz w:val="18"/>
                <w:szCs w:val="18"/>
              </w:rPr>
              <w:t>działania informacyjno-szkoleniowe, związane z wdrażaniem Regionalnego programu zdrowotnego, skierowane do lekarzy i pielęgniarek POZ,</w:t>
            </w:r>
          </w:p>
          <w:p w:rsidR="00797A20" w:rsidRPr="00797A20" w:rsidRDefault="00797A20" w:rsidP="00797A20">
            <w:pPr>
              <w:pStyle w:val="Akapitzlist"/>
              <w:numPr>
                <w:ilvl w:val="0"/>
                <w:numId w:val="13"/>
              </w:num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97A20">
              <w:rPr>
                <w:rFonts w:ascii="Arial" w:hAnsi="Arial" w:cs="Arial"/>
                <w:sz w:val="18"/>
                <w:szCs w:val="18"/>
              </w:rPr>
              <w:t>monitoring jakości i celowości podejmowanych działań, ewaluacja programu zdrowotnego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797A2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A0ECA" w:rsidRDefault="00797A20" w:rsidP="00797A20">
            <w:pPr>
              <w:pStyle w:val="Akapitzlist"/>
              <w:numPr>
                <w:ilvl w:val="0"/>
                <w:numId w:val="13"/>
              </w:num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97A20">
              <w:rPr>
                <w:rFonts w:ascii="Arial" w:hAnsi="Arial" w:cs="Arial"/>
                <w:sz w:val="18"/>
                <w:szCs w:val="18"/>
              </w:rPr>
              <w:t>zakup aparatury i sprzętu medycznego oraz wykonanie innych inwestycji koniecznych do realizacji zadań wynikających z realizowanego Regionalnego Programu Zdrowotnego) prowadzenie działań informacyjno - promocyjnych mających na celu wdrożenie Regionalnego Programu Zdrowotnego</w:t>
            </w:r>
          </w:p>
          <w:p w:rsidR="00EE786D" w:rsidRPr="00797A20" w:rsidRDefault="000A0ECA" w:rsidP="00797A20">
            <w:pPr>
              <w:pStyle w:val="Akapitzlist"/>
              <w:numPr>
                <w:ilvl w:val="0"/>
                <w:numId w:val="13"/>
              </w:num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0A0ECA">
              <w:rPr>
                <w:rFonts w:ascii="Arial" w:hAnsi="Arial" w:cs="Arial"/>
                <w:sz w:val="18"/>
                <w:szCs w:val="18"/>
              </w:rPr>
              <w:t xml:space="preserve"> prowadzenie działań informacyjno - promocyjnych mających na celu wdrożenie Regionalnego Programu Zdrowotnego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E786D" w:rsidRPr="003214BC" w:rsidTr="000F42A8">
        <w:trPr>
          <w:trHeight w:val="258"/>
        </w:trPr>
        <w:tc>
          <w:tcPr>
            <w:tcW w:w="1110" w:type="pct"/>
            <w:gridSpan w:val="2"/>
            <w:shd w:val="clear" w:color="auto" w:fill="CCFFCC"/>
            <w:vAlign w:val="center"/>
          </w:tcPr>
          <w:p w:rsidR="00EE786D" w:rsidRPr="003214BC" w:rsidRDefault="00EE786D" w:rsidP="008B1E5B">
            <w:pPr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Wnioskodawcy do których skierowany jest  konkurs</w:t>
            </w:r>
          </w:p>
        </w:tc>
        <w:tc>
          <w:tcPr>
            <w:tcW w:w="3890" w:type="pct"/>
            <w:gridSpan w:val="13"/>
            <w:vAlign w:val="center"/>
          </w:tcPr>
          <w:p w:rsidR="00EE786D" w:rsidRPr="003214BC" w:rsidRDefault="00EE786D" w:rsidP="009A0E59">
            <w:pPr>
              <w:numPr>
                <w:ilvl w:val="0"/>
                <w:numId w:val="2"/>
              </w:numPr>
              <w:spacing w:after="0" w:line="240" w:lineRule="auto"/>
              <w:ind w:left="635" w:hanging="278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214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jednostki samorządu terytorialnego </w:t>
            </w:r>
            <w:r w:rsidRPr="003214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14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ich jednostki organizacyjne,</w:t>
            </w:r>
          </w:p>
          <w:p w:rsidR="00EE786D" w:rsidRPr="003214BC" w:rsidRDefault="00EE786D" w:rsidP="009A0E59">
            <w:pPr>
              <w:numPr>
                <w:ilvl w:val="0"/>
                <w:numId w:val="2"/>
              </w:numPr>
              <w:spacing w:after="0" w:line="240" w:lineRule="auto"/>
              <w:ind w:left="635" w:hanging="278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214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podmioty lecznicze wykonujące działalność leczniczą,</w:t>
            </w:r>
          </w:p>
          <w:p w:rsidR="00EE786D" w:rsidRPr="003214BC" w:rsidRDefault="00EE786D" w:rsidP="009A0E59">
            <w:pPr>
              <w:numPr>
                <w:ilvl w:val="0"/>
                <w:numId w:val="2"/>
              </w:numPr>
              <w:spacing w:after="0" w:line="240" w:lineRule="auto"/>
              <w:ind w:left="635" w:hanging="278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organizacje pozarządowe, których działalność statutowa dotyczy promocji i ochrony zdrowia,</w:t>
            </w:r>
          </w:p>
          <w:p w:rsidR="00EE786D" w:rsidRPr="003214BC" w:rsidRDefault="00EE786D" w:rsidP="009A0E59">
            <w:pPr>
              <w:numPr>
                <w:ilvl w:val="0"/>
                <w:numId w:val="2"/>
              </w:numPr>
              <w:spacing w:after="0" w:line="240" w:lineRule="auto"/>
              <w:ind w:left="635" w:hanging="278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214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podmioty ekonomii społecznej, których założenia statutowe przewidują działania w zakresie lecznictwa lub promocji zdrowia.</w:t>
            </w:r>
          </w:p>
          <w:p w:rsidR="00EE786D" w:rsidRPr="003214BC" w:rsidRDefault="00EE786D" w:rsidP="009A0E59">
            <w:pPr>
              <w:spacing w:after="0" w:line="240" w:lineRule="auto"/>
              <w:ind w:left="635"/>
              <w:contextualSpacing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E786D" w:rsidRPr="003214BC" w:rsidTr="000F42A8">
        <w:trPr>
          <w:trHeight w:val="258"/>
        </w:trPr>
        <w:tc>
          <w:tcPr>
            <w:tcW w:w="1110" w:type="pct"/>
            <w:gridSpan w:val="2"/>
            <w:shd w:val="clear" w:color="auto" w:fill="CCFFCC"/>
            <w:vAlign w:val="center"/>
          </w:tcPr>
          <w:p w:rsidR="00EE786D" w:rsidRPr="003214BC" w:rsidRDefault="00EE786D" w:rsidP="008B1E5B">
            <w:pPr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Szczegółowy opis, zakładany cel konkursu</w:t>
            </w:r>
          </w:p>
        </w:tc>
        <w:tc>
          <w:tcPr>
            <w:tcW w:w="3890" w:type="pct"/>
            <w:gridSpan w:val="13"/>
            <w:vAlign w:val="center"/>
          </w:tcPr>
          <w:p w:rsidR="00EE786D" w:rsidRPr="003214BC" w:rsidRDefault="00EE786D" w:rsidP="009A0E59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W ramach konkursu realizowany będzie program zdrowotny: „</w:t>
            </w:r>
            <w:r w:rsidR="009E763D" w:rsidRPr="003214BC">
              <w:rPr>
                <w:rFonts w:ascii="Arial" w:hAnsi="Arial" w:cs="Arial"/>
                <w:sz w:val="18"/>
                <w:szCs w:val="18"/>
              </w:rPr>
              <w:t>Prewencja chorób sercowo-naczyniowych u pacjentów onkologicznych na lata 2020-2022</w:t>
            </w:r>
            <w:r w:rsidRPr="003214BC">
              <w:rPr>
                <w:rFonts w:ascii="Arial" w:hAnsi="Arial" w:cs="Arial"/>
                <w:sz w:val="18"/>
                <w:szCs w:val="18"/>
              </w:rPr>
              <w:t xml:space="preserve">". Program będzie stanowił załącznik do dokumentacji konkursowej. </w:t>
            </w:r>
          </w:p>
          <w:p w:rsidR="007B6A0E" w:rsidRPr="003214BC" w:rsidRDefault="009E763D" w:rsidP="009A0E59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 xml:space="preserve">Założeniem Programu jest doprowadzenie do istotnego zmniejszenia zapadalności i umieralności na choroby układu krążenia w przebiegu leczenia onkologicznego poprzez wczesną opiekę kardiologiczną nad pacjentami z wysokim ryzykiem rozwoju powikłań sercowo-naczyniowych. Narodowy Fundusz Zdrowia w chwili obecnej finansuje konsultacje kardiologiczne u chorych w trakcie leczenia przeciwnowotworowego na ogólnych zasadach. </w:t>
            </w:r>
          </w:p>
          <w:p w:rsidR="007B6A0E" w:rsidRPr="003214BC" w:rsidRDefault="009E763D" w:rsidP="009A0E59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 xml:space="preserve">W związku z czym, czas oczekiwania na wizytę w poradni kardiologicznej w ośrodkach wysokospecjalistycznych jest kilkumiesięczny, co w przypadku pacjentów leczonych onkologicznie jest zbyt długim czasem oczekiwania. Zachorowalność na nowotwory złośliwe w Polsce wg Krajowego Rejestru Nowotworów wzrosła ponad dwukrotnie w ciągu ostatnich dwóch dekad i prognozowany jest dalszy wzrost zachorowań. Nowe metody leczenia zmniejszają umieralność, </w:t>
            </w:r>
            <w:r w:rsidRPr="003214BC">
              <w:rPr>
                <w:rFonts w:ascii="Arial" w:hAnsi="Arial" w:cs="Arial"/>
                <w:sz w:val="18"/>
                <w:szCs w:val="18"/>
              </w:rPr>
              <w:lastRenderedPageBreak/>
              <w:t xml:space="preserve">zwiększają przeżycie i pozwalają na stosowanie leczenia u nowych grup pacjentów. </w:t>
            </w:r>
          </w:p>
          <w:p w:rsidR="007B6A0E" w:rsidRPr="003214BC" w:rsidRDefault="009E763D" w:rsidP="009A0E59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 xml:space="preserve">Z danych opartych na długoletniej obserwacji pacjentów wyleczonych z choroby nowotworowej wynika, że pacjenci ci najczęściej umierają z powodu chorób układu sercowo-naczyniowego, które mogą być indukowane przez chemio i radioterapię. Wczesna opieka kardiologiczna nad pacjentami z wysokim ryzykiem rozwoju chorób sercowo-naczyniowych i wczesne wdrożenie terapii pozwala na większą skuteczność leczenia i zmniejszenie śmiertelności oraz umożliwia skuteczniejsze dostosowanie leczenia przeciwnowotworowego. Takie postępowanie ma też wysoką efektywność kosztową. </w:t>
            </w:r>
          </w:p>
          <w:p w:rsidR="00EE786D" w:rsidRPr="003214BC" w:rsidRDefault="009E763D" w:rsidP="009E763D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 xml:space="preserve">Proponowany Program wpisuje się w priorytet zdrowotny: „zmniejszenie zapadalności i przedwczesnej umieralności z powodu chorób układu sercowo-naczyniowego, w tym zawałów serca, niewydolności serca i udarów mózgu” uwzględniony w Rozporządzeniu Ministra Zdrowia z dnia 27 lutego 2018 r. w sprawie priorytetów zdrowotnych oraz w „Narodowy  Program  Zwalczania  Chorób  Nowotworowych  na  lata 2016–2024”, priorytet V.3 Wsparcie procesu leczenia nowotworów, cel szczegółowy 1 poprawa wskaźnika przeżywalności osób chorych na nowotwory, w tym podejmowanie działań nakierowanych na zintegrowaną opiekę nad pacjentami onkologicznymi. Ponadto, w „Priorytetach Regionalnej Polityki Zdrowotnej dla lecznictwa szpitalnego dla województwa zachodniopomorskiego na okres 01.01.2019 – 31.12.2021 r.”  przyjęto Priorytet 1: „Zmniejszenie zapadalności i przedwczesnej umieralności z powodu: chorób układu sercowo-naczyniowego, w tym zawałów serca, niewydolności serca i udarów mózgu, nowotworów złośliwych (…) – w tym obszar interwencji 1.7 Kompleksowa opieka nad osobami dorosłymi oraz dziećmi chorymi na nowotwór.  </w:t>
            </w:r>
          </w:p>
        </w:tc>
      </w:tr>
      <w:tr w:rsidR="00EE786D" w:rsidRPr="003214BC" w:rsidTr="000F42A8">
        <w:trPr>
          <w:cantSplit/>
        </w:trPr>
        <w:tc>
          <w:tcPr>
            <w:tcW w:w="1110" w:type="pct"/>
            <w:gridSpan w:val="2"/>
            <w:vMerge w:val="restart"/>
            <w:shd w:val="clear" w:color="auto" w:fill="CCFFCC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lastRenderedPageBreak/>
              <w:t>Specyficzne dla konkursu kryteria wyboru projektów</w:t>
            </w:r>
          </w:p>
        </w:tc>
        <w:tc>
          <w:tcPr>
            <w:tcW w:w="3890" w:type="pct"/>
            <w:gridSpan w:val="13"/>
            <w:shd w:val="clear" w:color="auto" w:fill="CCFFCC"/>
            <w:vAlign w:val="center"/>
          </w:tcPr>
          <w:p w:rsidR="00EE786D" w:rsidRPr="003214BC" w:rsidRDefault="00EE786D" w:rsidP="009A0E59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214BC">
              <w:rPr>
                <w:rFonts w:ascii="Arial" w:hAnsi="Arial" w:cs="Arial"/>
                <w:b/>
                <w:sz w:val="18"/>
                <w:szCs w:val="18"/>
              </w:rPr>
              <w:t>Kryteria dopuszczalności</w:t>
            </w:r>
          </w:p>
        </w:tc>
      </w:tr>
      <w:tr w:rsidR="00EE786D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0" w:type="pct"/>
            <w:gridSpan w:val="13"/>
            <w:shd w:val="clear" w:color="auto" w:fill="auto"/>
            <w:vAlign w:val="center"/>
          </w:tcPr>
          <w:p w:rsidR="00EE786D" w:rsidRPr="003214BC" w:rsidRDefault="00A81704" w:rsidP="006A3AAA">
            <w:pPr>
              <w:pStyle w:val="Akapitzlist"/>
              <w:numPr>
                <w:ilvl w:val="0"/>
                <w:numId w:val="7"/>
              </w:numPr>
              <w:spacing w:before="40" w:after="4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3959">
              <w:rPr>
                <w:rFonts w:ascii="Arial" w:hAnsi="Arial" w:cs="Arial"/>
                <w:sz w:val="18"/>
                <w:szCs w:val="18"/>
              </w:rPr>
              <w:t xml:space="preserve">Jeden podmiot może wystąpić w ramach konkursu – jako </w:t>
            </w:r>
            <w:r w:rsidR="006A3AAA" w:rsidRPr="00183959">
              <w:rPr>
                <w:rFonts w:ascii="Arial" w:hAnsi="Arial" w:cs="Arial"/>
                <w:sz w:val="18"/>
                <w:szCs w:val="18"/>
              </w:rPr>
              <w:t>projekt</w:t>
            </w:r>
            <w:r w:rsidRPr="00183959">
              <w:rPr>
                <w:rFonts w:ascii="Arial" w:hAnsi="Arial" w:cs="Arial"/>
                <w:sz w:val="18"/>
                <w:szCs w:val="18"/>
              </w:rPr>
              <w:t>odawca albo partner nie więcej niż 1 raz we wniosku o dofinansowanie.</w:t>
            </w:r>
            <w:r w:rsidR="00EE786D" w:rsidRPr="003214B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E786D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1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33" w:type="pct"/>
            <w:gridSpan w:val="7"/>
            <w:tcBorders>
              <w:bottom w:val="single" w:sz="6" w:space="0" w:color="auto"/>
            </w:tcBorders>
            <w:vAlign w:val="center"/>
          </w:tcPr>
          <w:p w:rsidR="00EE786D" w:rsidRPr="003214BC" w:rsidRDefault="00EE786D" w:rsidP="009A0E59">
            <w:pPr>
              <w:pStyle w:val="Default"/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Kryterium zgodne z rekomendacjami Komitetu Sterującego do spraw koordynacji interwencji EFSI w sektorze zdrowia.</w:t>
            </w:r>
          </w:p>
          <w:p w:rsidR="00EE786D" w:rsidRPr="003214BC" w:rsidRDefault="00EE786D" w:rsidP="009A0E59">
            <w:pPr>
              <w:pStyle w:val="Default"/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Kryterium to stwarza możliwość objęcia wsparciem większej liczby placówek/jednostek organizacyjnych, a także wyboru najlepszych projektów, które odpowiadają na potrzeby regionu.</w:t>
            </w:r>
          </w:p>
          <w:p w:rsidR="00EE786D" w:rsidRPr="003214BC" w:rsidRDefault="00EE786D" w:rsidP="009A0E59">
            <w:pPr>
              <w:pStyle w:val="Default"/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E786D" w:rsidRPr="003214BC" w:rsidRDefault="00EE786D" w:rsidP="009A0E59">
            <w:pPr>
              <w:pStyle w:val="Default"/>
              <w:spacing w:before="20" w:after="2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 xml:space="preserve">Projektodawca definiowany jest jako Wnioskodawca w rozumieniu  Instrukcji wypełniania wniosku o dofinansowanie projektu w ramach </w:t>
            </w:r>
            <w:r w:rsidRPr="003214BC">
              <w:rPr>
                <w:rFonts w:ascii="Arial" w:eastAsia="Calibri" w:hAnsi="Arial" w:cs="Arial"/>
                <w:bCs/>
                <w:sz w:val="18"/>
                <w:szCs w:val="18"/>
              </w:rPr>
              <w:t xml:space="preserve">RPO WZ 2014-2020 dla projektów w ramach Europejskiego Funduszu Społecznego. </w:t>
            </w:r>
          </w:p>
          <w:p w:rsidR="00EE786D" w:rsidRPr="003214BC" w:rsidRDefault="00EE786D" w:rsidP="009A0E59">
            <w:pPr>
              <w:pStyle w:val="Default"/>
              <w:spacing w:before="20" w:after="2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Kryterium będzie weryfikowane na podstawie rejestru wniosków złożonych w ramach konkursu.</w:t>
            </w:r>
          </w:p>
        </w:tc>
        <w:tc>
          <w:tcPr>
            <w:tcW w:w="734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22" w:type="pct"/>
            <w:gridSpan w:val="2"/>
            <w:tcBorders>
              <w:bottom w:val="single" w:sz="6" w:space="0" w:color="auto"/>
            </w:tcBorders>
            <w:vAlign w:val="center"/>
          </w:tcPr>
          <w:p w:rsidR="00EE786D" w:rsidRPr="003214BC" w:rsidRDefault="00982511" w:rsidP="009A0E5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E786D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0" w:type="pct"/>
            <w:gridSpan w:val="1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80222" w:rsidRPr="00A80222" w:rsidRDefault="00A80222" w:rsidP="00A80222">
            <w:pPr>
              <w:pStyle w:val="Akapitzlist"/>
              <w:numPr>
                <w:ilvl w:val="0"/>
                <w:numId w:val="7"/>
              </w:numPr>
              <w:tabs>
                <w:tab w:val="left" w:pos="355"/>
              </w:tabs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0222">
              <w:rPr>
                <w:rFonts w:ascii="Arial" w:hAnsi="Arial" w:cs="Arial"/>
                <w:sz w:val="18"/>
                <w:szCs w:val="18"/>
              </w:rPr>
              <w:t>Działania realizowane w projekcie przez projektodawcę oraz ewentualnych partnerów są zgodne z RPZ „Prewencja chorób sercowo-naczyniowych u pacjentów onkologicznych na lata 2020-2022”, który jest załącznikiem do Regulaminu Konkursu</w:t>
            </w:r>
            <w:ins w:id="1" w:author="dkorczynska" w:date="2020-11-23T10:11:00Z">
              <w:r w:rsidR="00514F1D">
                <w:rPr>
                  <w:rFonts w:ascii="Arial" w:hAnsi="Arial" w:cs="Arial"/>
                  <w:sz w:val="18"/>
                  <w:szCs w:val="18"/>
                </w:rPr>
                <w:t>.</w:t>
              </w:r>
            </w:ins>
            <w:r w:rsidRPr="00A80222">
              <w:rPr>
                <w:rFonts w:ascii="Arial" w:hAnsi="Arial" w:cs="Arial"/>
                <w:sz w:val="18"/>
                <w:szCs w:val="18"/>
              </w:rPr>
              <w:t xml:space="preserve"> </w:t>
            </w:r>
            <w:del w:id="2" w:author="dkorczynska" w:date="2020-11-23T10:11:00Z">
              <w:r w:rsidRPr="00A80222" w:rsidDel="00514F1D">
                <w:rPr>
                  <w:rFonts w:ascii="Arial" w:hAnsi="Arial" w:cs="Arial"/>
                  <w:sz w:val="18"/>
                  <w:szCs w:val="18"/>
                </w:rPr>
                <w:delText>w zakresie co najmniej:</w:delText>
              </w:r>
            </w:del>
          </w:p>
          <w:p w:rsidR="00A80222" w:rsidRPr="00A80222" w:rsidDel="00514F1D" w:rsidRDefault="00A80222" w:rsidP="00A80222">
            <w:pPr>
              <w:pStyle w:val="Akapitzlist"/>
              <w:numPr>
                <w:ilvl w:val="0"/>
                <w:numId w:val="17"/>
              </w:numPr>
              <w:tabs>
                <w:tab w:val="left" w:pos="355"/>
              </w:tabs>
              <w:ind w:left="1185" w:hanging="425"/>
              <w:contextualSpacing/>
              <w:jc w:val="both"/>
              <w:rPr>
                <w:del w:id="3" w:author="dkorczynska" w:date="2020-11-23T10:11:00Z"/>
                <w:rFonts w:ascii="Arial" w:hAnsi="Arial" w:cs="Arial"/>
                <w:sz w:val="18"/>
                <w:szCs w:val="18"/>
              </w:rPr>
            </w:pPr>
            <w:del w:id="4" w:author="dkorczynska" w:date="2020-11-23T10:11:00Z">
              <w:r w:rsidRPr="00A80222" w:rsidDel="00514F1D">
                <w:rPr>
                  <w:rFonts w:ascii="Arial" w:hAnsi="Arial" w:cs="Arial"/>
                  <w:sz w:val="18"/>
                  <w:szCs w:val="18"/>
                </w:rPr>
                <w:delText>spełnienia wymogów w zakresie kryteriów i sposobu rekrutacji uczestników;</w:delText>
              </w:r>
            </w:del>
          </w:p>
          <w:p w:rsidR="00A80222" w:rsidRPr="00A80222" w:rsidDel="00514F1D" w:rsidRDefault="00A80222" w:rsidP="00A80222">
            <w:pPr>
              <w:pStyle w:val="Akapitzlist"/>
              <w:numPr>
                <w:ilvl w:val="0"/>
                <w:numId w:val="17"/>
              </w:numPr>
              <w:tabs>
                <w:tab w:val="left" w:pos="355"/>
              </w:tabs>
              <w:ind w:left="1185" w:hanging="425"/>
              <w:contextualSpacing/>
              <w:jc w:val="both"/>
              <w:rPr>
                <w:del w:id="5" w:author="dkorczynska" w:date="2020-11-23T10:11:00Z"/>
                <w:rFonts w:ascii="Arial" w:hAnsi="Arial" w:cs="Arial"/>
                <w:sz w:val="18"/>
                <w:szCs w:val="18"/>
              </w:rPr>
            </w:pPr>
            <w:del w:id="6" w:author="dkorczynska" w:date="2020-11-23T10:11:00Z">
              <w:r w:rsidRPr="00A80222" w:rsidDel="00514F1D">
                <w:rPr>
                  <w:rFonts w:ascii="Arial" w:hAnsi="Arial" w:cs="Arial"/>
                  <w:sz w:val="18"/>
                  <w:szCs w:val="18"/>
                </w:rPr>
                <w:delText>spełnienia wymogów w zakresie organizacji poszczególnych etapów planowanych interwencji;</w:delText>
              </w:r>
            </w:del>
          </w:p>
          <w:p w:rsidR="00A80222" w:rsidRPr="00A80222" w:rsidDel="00514F1D" w:rsidRDefault="00A80222" w:rsidP="00A80222">
            <w:pPr>
              <w:pStyle w:val="Akapitzlist"/>
              <w:numPr>
                <w:ilvl w:val="0"/>
                <w:numId w:val="17"/>
              </w:numPr>
              <w:tabs>
                <w:tab w:val="left" w:pos="355"/>
              </w:tabs>
              <w:ind w:left="1185" w:hanging="425"/>
              <w:contextualSpacing/>
              <w:jc w:val="both"/>
              <w:rPr>
                <w:del w:id="7" w:author="dkorczynska" w:date="2020-11-23T10:11:00Z"/>
                <w:rFonts w:ascii="Arial" w:hAnsi="Arial" w:cs="Arial"/>
                <w:sz w:val="18"/>
                <w:szCs w:val="18"/>
              </w:rPr>
            </w:pPr>
            <w:del w:id="8" w:author="dkorczynska" w:date="2020-11-23T10:11:00Z">
              <w:r w:rsidRPr="00A80222" w:rsidDel="00514F1D">
                <w:rPr>
                  <w:rFonts w:ascii="Arial" w:hAnsi="Arial" w:cs="Arial"/>
                  <w:sz w:val="18"/>
                  <w:szCs w:val="18"/>
                </w:rPr>
                <w:delText>spełnienia wymogów dotyczących liczby oraz kwalifikacji zawodowych personelu medycznego;</w:delText>
              </w:r>
            </w:del>
          </w:p>
          <w:p w:rsidR="00A80222" w:rsidDel="00514F1D" w:rsidRDefault="00A80222" w:rsidP="00A80222">
            <w:pPr>
              <w:pStyle w:val="Akapitzlist"/>
              <w:numPr>
                <w:ilvl w:val="0"/>
                <w:numId w:val="17"/>
              </w:numPr>
              <w:tabs>
                <w:tab w:val="left" w:pos="355"/>
              </w:tabs>
              <w:ind w:left="1185" w:hanging="425"/>
              <w:contextualSpacing/>
              <w:jc w:val="both"/>
              <w:rPr>
                <w:del w:id="9" w:author="dkorczynska" w:date="2020-11-23T10:11:00Z"/>
                <w:rFonts w:ascii="Arial" w:hAnsi="Arial" w:cs="Arial"/>
                <w:sz w:val="18"/>
                <w:szCs w:val="18"/>
              </w:rPr>
            </w:pPr>
            <w:del w:id="10" w:author="dkorczynska" w:date="2020-11-23T10:11:00Z">
              <w:r w:rsidRPr="00A80222" w:rsidDel="00514F1D">
                <w:rPr>
                  <w:rFonts w:ascii="Arial" w:hAnsi="Arial" w:cs="Arial"/>
                  <w:sz w:val="18"/>
                  <w:szCs w:val="18"/>
                </w:rPr>
                <w:delText>spełnienia wymogów dotyczących warunków sprzętowych.</w:delText>
              </w:r>
            </w:del>
          </w:p>
          <w:p w:rsidR="00CE1971" w:rsidRPr="00A80222" w:rsidRDefault="00CE1971" w:rsidP="00CE1971">
            <w:pPr>
              <w:pStyle w:val="Akapitzlist"/>
              <w:tabs>
                <w:tab w:val="left" w:pos="355"/>
              </w:tabs>
              <w:ind w:left="1185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E786D" w:rsidRPr="003214BC" w:rsidRDefault="00A80222" w:rsidP="00A80222">
            <w:pPr>
              <w:tabs>
                <w:tab w:val="left" w:pos="355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0222">
              <w:rPr>
                <w:rFonts w:ascii="Arial" w:hAnsi="Arial" w:cs="Arial"/>
                <w:sz w:val="18"/>
                <w:szCs w:val="18"/>
              </w:rPr>
              <w:t>Na podstawie art. 45 ust. 3 ustawy z dnia 11 lipca 2014 r. o zasadach realizacji programów w zakresie polityki spójności finansowanych w perspektywie finansowej 2014–2020 (Dz. U. z 2020r. poz.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0222">
              <w:rPr>
                <w:rFonts w:ascii="Arial" w:hAnsi="Arial" w:cs="Arial"/>
                <w:sz w:val="18"/>
                <w:szCs w:val="18"/>
              </w:rPr>
              <w:t>818) treść wniosku o dofinasowanie w części dotyczącej spełnienia kryterium  może być uzupełniana lub poprawiana w zakresie określonym w regulaminie konkursu.</w:t>
            </w:r>
          </w:p>
        </w:tc>
      </w:tr>
      <w:tr w:rsidR="00EE786D" w:rsidRPr="003214BC" w:rsidTr="000F42A8">
        <w:trPr>
          <w:cantSplit/>
          <w:trHeight w:val="3671"/>
        </w:trPr>
        <w:tc>
          <w:tcPr>
            <w:tcW w:w="1110" w:type="pct"/>
            <w:gridSpan w:val="2"/>
            <w:vMerge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1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33" w:type="pct"/>
            <w:gridSpan w:val="7"/>
            <w:tcBorders>
              <w:bottom w:val="single" w:sz="6" w:space="0" w:color="auto"/>
            </w:tcBorders>
            <w:vAlign w:val="center"/>
          </w:tcPr>
          <w:p w:rsidR="00EE786D" w:rsidRPr="003214BC" w:rsidRDefault="00EE786D" w:rsidP="009A0E59">
            <w:pPr>
              <w:pStyle w:val="Default"/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Kryterium zgodne z rekomendacjami Komitetu Sterującego do spraw koordynacji interwencji EFSI w sektorze zdrowia.</w:t>
            </w:r>
          </w:p>
          <w:p w:rsidR="00EE786D" w:rsidRPr="003214BC" w:rsidRDefault="00EE786D" w:rsidP="009A0E59">
            <w:pPr>
              <w:pStyle w:val="Default"/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E786D" w:rsidRPr="003214BC" w:rsidRDefault="00EE786D" w:rsidP="009A0E59">
            <w:pPr>
              <w:pStyle w:val="Default"/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 xml:space="preserve">Kryterium ma za zadanie wdrożenie regionalnych programów zdrowotnych </w:t>
            </w:r>
            <w:r w:rsidR="0031721C" w:rsidRPr="003214BC">
              <w:rPr>
                <w:rFonts w:ascii="Arial" w:hAnsi="Arial" w:cs="Arial"/>
                <w:sz w:val="18"/>
                <w:szCs w:val="18"/>
              </w:rPr>
              <w:t>ułatwiających</w:t>
            </w:r>
            <w:r w:rsidRPr="003214BC">
              <w:rPr>
                <w:rFonts w:ascii="Arial" w:hAnsi="Arial" w:cs="Arial"/>
                <w:sz w:val="18"/>
                <w:szCs w:val="18"/>
              </w:rPr>
              <w:t xml:space="preserve"> powrót do pracy skoncentrowanych na chorobach negatywnie wpływających na rynek pracy, dedykowanych osobom wskazanym jako grupa docelowa w RPZ stanowiącym załącznik do Regulaminu Konkursu. Realizacja projektów skierowanych  wyłącznie  do mieszkańców województwa jest uzasadniona regionalnym charakterem   przewidzianego wsparcia.</w:t>
            </w:r>
          </w:p>
          <w:p w:rsidR="00EE786D" w:rsidRPr="003214BC" w:rsidDel="00295C52" w:rsidRDefault="00EE786D" w:rsidP="009A0E59">
            <w:pPr>
              <w:pStyle w:val="Default"/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Kryterium weryfikowane będzie na podstawie treści wniosku o dofinansowanie.</w:t>
            </w:r>
          </w:p>
        </w:tc>
        <w:tc>
          <w:tcPr>
            <w:tcW w:w="734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22" w:type="pct"/>
            <w:gridSpan w:val="2"/>
            <w:tcBorders>
              <w:bottom w:val="single" w:sz="6" w:space="0" w:color="auto"/>
            </w:tcBorders>
            <w:vAlign w:val="center"/>
          </w:tcPr>
          <w:p w:rsidR="00EE786D" w:rsidRPr="003214BC" w:rsidRDefault="00982511" w:rsidP="009A0E5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E786D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0" w:type="pct"/>
            <w:gridSpan w:val="13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E786D" w:rsidRPr="003214BC" w:rsidRDefault="00A81704" w:rsidP="00A80222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3959">
              <w:rPr>
                <w:rFonts w:ascii="Arial" w:hAnsi="Arial" w:cs="Arial"/>
                <w:sz w:val="18"/>
                <w:szCs w:val="18"/>
              </w:rPr>
              <w:t xml:space="preserve">W przypadku, gdy projekt przewiduje udzielanie </w:t>
            </w:r>
            <w:r w:rsidR="00F7697E" w:rsidRPr="00183959">
              <w:rPr>
                <w:rFonts w:ascii="Arial" w:hAnsi="Arial" w:cs="Arial"/>
                <w:sz w:val="18"/>
                <w:szCs w:val="18"/>
              </w:rPr>
              <w:t>świadczeń opieki zdrowotnej Projektodawcą lub Partnerem jest podmiot wykonujący działalność leczniczą, uprawniony do tego na mocy obowiązujących przepisów prawa.</w:t>
            </w:r>
          </w:p>
        </w:tc>
      </w:tr>
      <w:tr w:rsidR="00EE786D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1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33" w:type="pct"/>
            <w:gridSpan w:val="7"/>
            <w:tcBorders>
              <w:bottom w:val="single" w:sz="6" w:space="0" w:color="auto"/>
            </w:tcBorders>
            <w:vAlign w:val="center"/>
          </w:tcPr>
          <w:p w:rsidR="00EE786D" w:rsidRPr="003214BC" w:rsidRDefault="00EE786D" w:rsidP="009A0E59">
            <w:pPr>
              <w:pStyle w:val="Default"/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Kryterium zgodne z rekomendacjami Komitetu Sterującego do spraw koordynacji interwencji EFSI w sektorze zdrowia.</w:t>
            </w:r>
          </w:p>
          <w:p w:rsidR="00EE786D" w:rsidRPr="003214BC" w:rsidRDefault="00EE786D" w:rsidP="009A0E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E786D" w:rsidRPr="003214BC" w:rsidRDefault="00EE786D" w:rsidP="009A0E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214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Wprowadzenie kryterium zapewni, że w przypadku gdy projekt przewiduje udzielanie świadczeń opieki zdrowotnej będzie to możliwe wyłącznie przez podmioty wykonujące działalność leczniczą. </w:t>
            </w:r>
          </w:p>
          <w:p w:rsidR="00EE786D" w:rsidRPr="003214BC" w:rsidRDefault="00EE786D" w:rsidP="009A0E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E786D" w:rsidRPr="003214BC" w:rsidRDefault="00EE786D" w:rsidP="00774D8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Kryterium będzie weryfikowane na podstawie treści wniosku o dofinan</w:t>
            </w:r>
            <w:r w:rsidRPr="003214BC">
              <w:rPr>
                <w:rFonts w:ascii="Arial" w:hAnsi="Arial" w:cs="Arial"/>
                <w:sz w:val="18"/>
                <w:szCs w:val="18"/>
              </w:rPr>
              <w:t>sowanie projektu</w:t>
            </w:r>
            <w:r w:rsidRPr="003214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oraz danych zawartych w rejestrze podmiotów wykonujących działalność leczniczą znajdującym się na stronie www.rpwdl.csioz.gov.pl</w:t>
            </w:r>
            <w:r w:rsidRPr="003214BC" w:rsidDel="00540C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34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22" w:type="pct"/>
            <w:gridSpan w:val="2"/>
            <w:tcBorders>
              <w:bottom w:val="single" w:sz="6" w:space="0" w:color="auto"/>
            </w:tcBorders>
            <w:vAlign w:val="center"/>
          </w:tcPr>
          <w:p w:rsidR="00EE786D" w:rsidRPr="003214BC" w:rsidRDefault="00982511" w:rsidP="009A0E5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E786D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0" w:type="pct"/>
            <w:gridSpan w:val="13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80222" w:rsidRPr="00A80222" w:rsidRDefault="00A80222" w:rsidP="00A80222">
            <w:pPr>
              <w:pStyle w:val="Akapitzlist"/>
              <w:numPr>
                <w:ilvl w:val="0"/>
                <w:numId w:val="7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0222">
              <w:rPr>
                <w:rFonts w:ascii="Arial" w:hAnsi="Arial" w:cs="Arial"/>
                <w:sz w:val="18"/>
                <w:szCs w:val="18"/>
              </w:rPr>
              <w:t>Okres realizacji projektu trwa nie dłużej niż do 31.12.2022 r.</w:t>
            </w:r>
          </w:p>
          <w:p w:rsidR="00632E14" w:rsidRPr="00A80222" w:rsidRDefault="00A80222" w:rsidP="00A80222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0222">
              <w:rPr>
                <w:rFonts w:ascii="Arial" w:hAnsi="Arial" w:cs="Arial"/>
                <w:sz w:val="18"/>
                <w:szCs w:val="18"/>
              </w:rPr>
              <w:t>W zakresie kryterium na podstawie art. 45 ust. 3 ustawy z dnia 11 lipca 2014 r. o zasadach realizacji programów w zakresie polityki spójności finansowanych w perspektywie finansowej 2014–2020 (Dz. U. z 2020r. poz. 818) w uzasadnionych przypadkach na etapie realizacji projektu, IOK dopuszcza możliwość odstępstwa w zakresie przedmiotowego kryterium poprzez wydłużenie terminu realizacji projektu na wniosek lub za zgodą IOK.</w:t>
            </w:r>
          </w:p>
        </w:tc>
      </w:tr>
      <w:tr w:rsidR="00EE786D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1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tabs>
                <w:tab w:val="left" w:pos="356"/>
              </w:tabs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33" w:type="pct"/>
            <w:gridSpan w:val="7"/>
            <w:tcBorders>
              <w:bottom w:val="single" w:sz="6" w:space="0" w:color="auto"/>
            </w:tcBorders>
            <w:vAlign w:val="center"/>
          </w:tcPr>
          <w:p w:rsidR="00EE786D" w:rsidRPr="003214BC" w:rsidRDefault="00EE786D" w:rsidP="009A0E59">
            <w:pPr>
              <w:pStyle w:val="Default"/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color w:val="auto"/>
                <w:sz w:val="18"/>
                <w:szCs w:val="18"/>
              </w:rPr>
              <w:t xml:space="preserve">Kryterium ma zapewnić zgodność realizacji projektu z Regionalnym Programem Zdrowotnym. </w:t>
            </w:r>
            <w:r w:rsidRPr="003214BC">
              <w:rPr>
                <w:rFonts w:ascii="Arial" w:hAnsi="Arial" w:cs="Arial"/>
                <w:sz w:val="18"/>
                <w:szCs w:val="18"/>
              </w:rPr>
              <w:t xml:space="preserve">Proponowany czas realizacji projektu pozwoli Projektodawcom na precyzyjne zaplanowanie przedsięwzięć, co wpłynie na zwiększenie efektywności oraz sprawne rozliczenie finansowe </w:t>
            </w:r>
          </w:p>
          <w:p w:rsidR="00EE786D" w:rsidRPr="003214BC" w:rsidRDefault="00EE786D" w:rsidP="009A0E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214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wdrażanych projektów. </w:t>
            </w:r>
          </w:p>
          <w:p w:rsidR="00EE786D" w:rsidRPr="003214BC" w:rsidRDefault="00EE786D" w:rsidP="009A0E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E786D" w:rsidRPr="003214BC" w:rsidRDefault="00EE786D" w:rsidP="009A0E59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214BC">
              <w:rPr>
                <w:rFonts w:ascii="Arial" w:hAnsi="Arial" w:cs="Arial"/>
                <w:color w:val="auto"/>
                <w:sz w:val="18"/>
                <w:szCs w:val="18"/>
              </w:rPr>
              <w:t>Kryterium będzie weryfikowane na podstawie treści wniosku o dofinansowanie projektu oraz harmonogramu realizacji projektu.</w:t>
            </w:r>
          </w:p>
        </w:tc>
        <w:tc>
          <w:tcPr>
            <w:tcW w:w="734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22" w:type="pct"/>
            <w:gridSpan w:val="2"/>
            <w:tcBorders>
              <w:bottom w:val="single" w:sz="6" w:space="0" w:color="auto"/>
            </w:tcBorders>
            <w:vAlign w:val="center"/>
          </w:tcPr>
          <w:p w:rsidR="00EE786D" w:rsidRPr="003214BC" w:rsidRDefault="00982511" w:rsidP="009A0E5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E786D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0" w:type="pct"/>
            <w:gridSpan w:val="1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EE786D" w:rsidRPr="004438A0" w:rsidRDefault="00EE786D" w:rsidP="004438A0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1F497D"/>
                <w:sz w:val="18"/>
                <w:szCs w:val="18"/>
              </w:rPr>
            </w:pPr>
            <w:r w:rsidRPr="004438A0">
              <w:rPr>
                <w:rFonts w:ascii="Arial" w:hAnsi="Arial" w:cs="Arial"/>
                <w:sz w:val="18"/>
                <w:szCs w:val="18"/>
              </w:rPr>
              <w:t xml:space="preserve">Projektodawca zapewnia, że działania realizowane w projekcie nie zastępują świadczeń opieki zdrowotnej, których finansowanie zagwarantowane jest </w:t>
            </w:r>
            <w:r w:rsidR="004438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438A0">
              <w:rPr>
                <w:rFonts w:ascii="Arial" w:hAnsi="Arial" w:cs="Arial"/>
                <w:sz w:val="18"/>
                <w:szCs w:val="18"/>
              </w:rPr>
              <w:t xml:space="preserve">ze </w:t>
            </w:r>
            <w:r w:rsidR="00F7697E" w:rsidRPr="004438A0">
              <w:rPr>
                <w:rFonts w:ascii="Arial" w:hAnsi="Arial" w:cs="Arial"/>
                <w:sz w:val="18"/>
                <w:szCs w:val="18"/>
              </w:rPr>
              <w:t>środków publicznych. Z treści wniosku wynika, że działania w projekcie stanowią wartość dodaną w stosunku do ww.  świadczeń.</w:t>
            </w:r>
          </w:p>
        </w:tc>
      </w:tr>
      <w:tr w:rsidR="00EE786D" w:rsidRPr="003214BC" w:rsidTr="000F42A8">
        <w:trPr>
          <w:cantSplit/>
          <w:trHeight w:val="2020"/>
        </w:trPr>
        <w:tc>
          <w:tcPr>
            <w:tcW w:w="1110" w:type="pct"/>
            <w:gridSpan w:val="2"/>
            <w:vMerge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1" w:type="pct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3" w:type="pct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786D" w:rsidRPr="003214BC" w:rsidRDefault="00EE786D" w:rsidP="009A0E59">
            <w:pPr>
              <w:pStyle w:val="Default"/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Kryterium ma za zadanie doprowadzenie do zwiększenia skuteczności oferowanych usług zdrowotnych pomimo faktu, iż analogiczne usługi zdrowotne są finansowanie ze środków publicznych.</w:t>
            </w:r>
          </w:p>
          <w:p w:rsidR="00EE786D" w:rsidRPr="003214BC" w:rsidRDefault="00EE786D" w:rsidP="009A0E59">
            <w:pPr>
              <w:pStyle w:val="Default"/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E786D" w:rsidRPr="003214BC" w:rsidRDefault="00EE786D" w:rsidP="009A0E59">
            <w:pPr>
              <w:pStyle w:val="Default"/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Kryterium będzie weryfikowane na podstawie treści wniosku o dofinansowanie projektu.</w:t>
            </w:r>
          </w:p>
        </w:tc>
        <w:tc>
          <w:tcPr>
            <w:tcW w:w="734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786D" w:rsidRPr="003214BC" w:rsidRDefault="00982511" w:rsidP="009A0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E786D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0" w:type="pct"/>
            <w:gridSpan w:val="13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E786D" w:rsidRPr="003214BC" w:rsidRDefault="004438A0" w:rsidP="004438A0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38A0">
              <w:rPr>
                <w:rFonts w:ascii="Arial" w:hAnsi="Arial" w:cs="Arial"/>
                <w:sz w:val="18"/>
                <w:szCs w:val="18"/>
              </w:rPr>
              <w:t>Świadczenia w ramach programu polityki zdrowotnej będą realizowane z pełnym poszanowaniem istniejących ram prawnych i ochrony praw pacjenta, w tym zasad dotyczących prowadzenia i przechowywania dokumentacji medycznej.</w:t>
            </w:r>
          </w:p>
        </w:tc>
      </w:tr>
      <w:tr w:rsidR="00EE786D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1" w:type="pc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33" w:type="pct"/>
            <w:gridSpan w:val="7"/>
            <w:tcBorders>
              <w:top w:val="single" w:sz="6" w:space="0" w:color="auto"/>
            </w:tcBorders>
            <w:vAlign w:val="center"/>
          </w:tcPr>
          <w:p w:rsidR="00EE786D" w:rsidRPr="003214BC" w:rsidRDefault="00EE786D" w:rsidP="009A0E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214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Kryterium ma na celu zapewnienie uczestnikom projektu prawa do świadczeń zdrowotnych oraz prawa do informacji i innych praw pacjenta, a tym samym zwiększy poczucie bezpieczeństwa osób będących grupą docelową programów zdrowotnych, co może przyczynić się do zwiększenia odsetka osób objętych programami zdrowotnymi w regionie. Na potrzeby realizacji RPO WZ 2014-2020 przez programy zdrowotne rozumie się programy zdrowotne, które uzyskały pozytywną opinię Agencji Oceny Technologii Medycznych i Taryfikacji (AOTMiT) lub spełniły wszystkie warunki wskazane w warunkowej opinii AOTMiT, stanowiące załącznik do dokumentacji konkursowej.</w:t>
            </w:r>
          </w:p>
          <w:p w:rsidR="00EE786D" w:rsidRPr="003214BC" w:rsidRDefault="00EE786D" w:rsidP="009A0E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E786D" w:rsidRPr="003214BC" w:rsidRDefault="00EE786D" w:rsidP="009A0E59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Kryterium weryfikowane będzie na podstawie treści wniosku o dofinansowanie.</w:t>
            </w:r>
          </w:p>
        </w:tc>
        <w:tc>
          <w:tcPr>
            <w:tcW w:w="734" w:type="pct"/>
            <w:gridSpan w:val="3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22" w:type="pct"/>
            <w:gridSpan w:val="2"/>
            <w:tcBorders>
              <w:top w:val="single" w:sz="6" w:space="0" w:color="auto"/>
            </w:tcBorders>
            <w:vAlign w:val="center"/>
          </w:tcPr>
          <w:p w:rsidR="00EE786D" w:rsidRPr="003214BC" w:rsidRDefault="00982511" w:rsidP="009A0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E786D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0" w:type="pct"/>
            <w:gridSpan w:val="13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E786D" w:rsidRPr="003214BC" w:rsidRDefault="004438A0" w:rsidP="004438A0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38A0">
              <w:rPr>
                <w:rFonts w:ascii="Arial" w:hAnsi="Arial" w:cs="Arial"/>
                <w:sz w:val="18"/>
                <w:szCs w:val="18"/>
              </w:rPr>
              <w:t xml:space="preserve">Projektodawca wniesie wkład własny w wysokości nie mniejszej niż 10% wartości projektu, zgodnie z zapisami zawartymi w Szczegółowym Opisie Osi Priorytetowych Regionalnego Programu Operacyjnego Województwa Zachodniopomorskiego 2014-2020.  </w:t>
            </w:r>
          </w:p>
        </w:tc>
      </w:tr>
      <w:tr w:rsidR="00EE786D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1" w:type="pc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33" w:type="pct"/>
            <w:gridSpan w:val="7"/>
            <w:tcBorders>
              <w:top w:val="single" w:sz="6" w:space="0" w:color="auto"/>
            </w:tcBorders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 xml:space="preserve">Kryterium wprowadzono celem zaangażowania potencjału tak społecznego jak i finansowego projektodawcy/partnera na rzecz budowania trwałych efektów </w:t>
            </w:r>
            <w:r w:rsidRPr="003214BC">
              <w:rPr>
                <w:rFonts w:ascii="Arial" w:hAnsi="Arial" w:cs="Arial"/>
                <w:sz w:val="18"/>
                <w:szCs w:val="18"/>
              </w:rPr>
              <w:br/>
              <w:t>w poszczególnych obszarach interwencji EFS poprzez zwiększenie partycypacji projektodawcy/partnera w budżecie projektu EFS w ramach wkładu własnego.</w:t>
            </w:r>
          </w:p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 xml:space="preserve">Udział projektodawcy/partnera </w:t>
            </w:r>
            <w:r w:rsidRPr="003214BC">
              <w:rPr>
                <w:rFonts w:ascii="Arial" w:hAnsi="Arial" w:cs="Arial"/>
                <w:sz w:val="18"/>
                <w:szCs w:val="18"/>
              </w:rPr>
              <w:br/>
              <w:t>w finansowaniu projektu zwiększy ich odpowiedzialność o jakość realizowanych działań jak również pozwoli na zapewnienie większej trwałości działań finansowanych z EFS.</w:t>
            </w:r>
          </w:p>
          <w:p w:rsidR="00EE786D" w:rsidRPr="003214BC" w:rsidRDefault="00EE786D" w:rsidP="009A0E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Kryterium zostanie zweryfikowane na podstawie treści wniosku o dofinansowanie</w:t>
            </w:r>
          </w:p>
        </w:tc>
        <w:tc>
          <w:tcPr>
            <w:tcW w:w="734" w:type="pct"/>
            <w:gridSpan w:val="3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22" w:type="pct"/>
            <w:gridSpan w:val="2"/>
            <w:tcBorders>
              <w:top w:val="single" w:sz="6" w:space="0" w:color="auto"/>
            </w:tcBorders>
            <w:vAlign w:val="center"/>
          </w:tcPr>
          <w:p w:rsidR="00EE786D" w:rsidRPr="003214BC" w:rsidRDefault="00982511" w:rsidP="009A0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E786D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0" w:type="pct"/>
            <w:gridSpan w:val="13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E786D" w:rsidRPr="003214BC" w:rsidRDefault="0031721C" w:rsidP="00A80222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3959">
              <w:rPr>
                <w:rFonts w:ascii="Arial" w:hAnsi="Arial" w:cs="Arial"/>
                <w:sz w:val="18"/>
                <w:szCs w:val="18"/>
              </w:rPr>
              <w:t xml:space="preserve">Projektodawca lub Partner  nie  jest  </w:t>
            </w:r>
            <w:r w:rsidR="00F7697E" w:rsidRPr="00183959">
              <w:rPr>
                <w:rFonts w:ascii="Arial" w:hAnsi="Arial" w:cs="Arial"/>
                <w:sz w:val="18"/>
                <w:szCs w:val="18"/>
              </w:rPr>
              <w:t>realizatorem  analogicznego  programu  zdrowotnego  lub  programu polityki zdrowotnej realizowanego w ramach POWER.</w:t>
            </w:r>
          </w:p>
        </w:tc>
      </w:tr>
      <w:tr w:rsidR="00EE786D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1" w:type="pct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33" w:type="pct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 xml:space="preserve">Kryterium ma na celu zapewnienie demarkacji wsparcia pomiędzy POWER a RPO WZ. </w:t>
            </w:r>
          </w:p>
          <w:p w:rsidR="00EE786D" w:rsidRPr="003214BC" w:rsidRDefault="00EE786D" w:rsidP="009A0E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Kryterium będzie weryfikowane na podstawie treści wniosku o dofinansowanie projektu</w:t>
            </w:r>
          </w:p>
        </w:tc>
        <w:tc>
          <w:tcPr>
            <w:tcW w:w="734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786D" w:rsidRPr="003214BC" w:rsidRDefault="00982511" w:rsidP="009A0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E786D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0" w:type="pct"/>
            <w:gridSpan w:val="13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EE786D" w:rsidRPr="003214BC" w:rsidRDefault="00EE786D" w:rsidP="00A80222">
            <w:pPr>
              <w:pStyle w:val="Akapitzlist"/>
              <w:numPr>
                <w:ilvl w:val="0"/>
                <w:numId w:val="7"/>
              </w:numPr>
              <w:tabs>
                <w:tab w:val="left" w:pos="35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3959">
              <w:rPr>
                <w:rFonts w:ascii="Arial" w:hAnsi="Arial" w:cs="Arial"/>
                <w:sz w:val="18"/>
                <w:szCs w:val="18"/>
              </w:rPr>
              <w:t xml:space="preserve">Maksymalna wartość projektu wynosi nie więcej niż wartość określona w ramach właściwego Regionalnego Programu Zdrowotnego </w:t>
            </w:r>
            <w:r w:rsidR="00F7697E" w:rsidRPr="00183959">
              <w:rPr>
                <w:rFonts w:ascii="Arial" w:hAnsi="Arial" w:cs="Arial"/>
                <w:sz w:val="18"/>
                <w:szCs w:val="18"/>
              </w:rPr>
              <w:t>"Prewencja chorób sercowo-naczyniowych u pacjentów onkologicznych na lata 2020-2022"</w:t>
            </w:r>
          </w:p>
        </w:tc>
      </w:tr>
      <w:tr w:rsidR="00EE786D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1" w:type="pct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33" w:type="pct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786D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Kryterium  umożliwia wyłonienie jednego wykonawcy do kompleksowej realizacji  RPZ oraz przyczyni się do zapewnienia efektywności kosztowej projektu</w:t>
            </w:r>
            <w:r w:rsidR="004661ED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661ED" w:rsidRPr="003214BC" w:rsidRDefault="004661E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Kryterium zostanie zweryfikowane na podstawie treści wniosku o dofinansowanie</w:t>
            </w:r>
          </w:p>
        </w:tc>
        <w:tc>
          <w:tcPr>
            <w:tcW w:w="734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2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786D" w:rsidRPr="003214BC" w:rsidRDefault="00982511" w:rsidP="009A0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E786D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0" w:type="pct"/>
            <w:gridSpan w:val="13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EE786D" w:rsidRPr="004438A0" w:rsidRDefault="0031721C" w:rsidP="004438A0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38A0">
              <w:rPr>
                <w:rFonts w:ascii="Arial" w:hAnsi="Arial" w:cs="Arial"/>
                <w:sz w:val="18"/>
                <w:szCs w:val="18"/>
              </w:rPr>
              <w:t xml:space="preserve">Koszty bezpośrednie projektu </w:t>
            </w:r>
            <w:r w:rsidR="00EE786D" w:rsidRPr="004438A0">
              <w:rPr>
                <w:rFonts w:ascii="Arial" w:hAnsi="Arial" w:cs="Arial"/>
                <w:sz w:val="18"/>
                <w:szCs w:val="18"/>
              </w:rPr>
              <w:t xml:space="preserve">nie są rozliczane w całości kwotami ryczałtowymi określonymi </w:t>
            </w:r>
            <w:r w:rsidR="00F7697E" w:rsidRPr="004438A0">
              <w:rPr>
                <w:rFonts w:ascii="Arial" w:hAnsi="Arial" w:cs="Arial"/>
                <w:sz w:val="18"/>
                <w:szCs w:val="18"/>
              </w:rPr>
              <w:t>przez beneficjenta.</w:t>
            </w:r>
          </w:p>
        </w:tc>
      </w:tr>
      <w:tr w:rsidR="00EE786D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1" w:type="pct"/>
            <w:tcBorders>
              <w:top w:val="sing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33" w:type="pct"/>
            <w:gridSpan w:val="7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256A78" w:rsidRDefault="00EE786D" w:rsidP="00256A7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Kryterium ma za zadanie określenie dopuszczalnych wartości i metod rozliczania projektów składanych w odpowiedzi na konkurs. Metoda rozliczania kosztów bezpośrednich z zastosowaniem kwot ryczałtowych określonych przez beneficjenta ma zastosowanie tylko do projektów o wartości dofinansowania nieprzekraczającej wyrażonej w PLN równowar</w:t>
            </w:r>
            <w:r w:rsidR="00256A78">
              <w:rPr>
                <w:rFonts w:ascii="Arial" w:hAnsi="Arial" w:cs="Arial"/>
                <w:sz w:val="18"/>
                <w:szCs w:val="18"/>
              </w:rPr>
              <w:t xml:space="preserve">tości 100 tys. EUR. Ze względu na to, iż projekt ma na celu kompleksowe wdrożenie RPZ, </w:t>
            </w:r>
            <w:r w:rsidRPr="003214BC">
              <w:rPr>
                <w:rFonts w:ascii="Arial" w:hAnsi="Arial" w:cs="Arial"/>
                <w:sz w:val="18"/>
                <w:szCs w:val="18"/>
              </w:rPr>
              <w:t>Instytucja Org</w:t>
            </w:r>
            <w:r w:rsidR="00256A78">
              <w:rPr>
                <w:rFonts w:ascii="Arial" w:hAnsi="Arial" w:cs="Arial"/>
                <w:sz w:val="18"/>
                <w:szCs w:val="18"/>
              </w:rPr>
              <w:t>anizująca Konkurs określiła, iż ze względu na wartość RPZ, projekty nie będą rozliczane za pomocą kwot ryczałtowych.</w:t>
            </w:r>
          </w:p>
          <w:p w:rsidR="00EE786D" w:rsidRPr="003214BC" w:rsidRDefault="00EE786D" w:rsidP="00256A7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Kryterium zostanie zweryfikowane na podstawie treści wniosku oraz budżetu.</w:t>
            </w:r>
          </w:p>
        </w:tc>
        <w:tc>
          <w:tcPr>
            <w:tcW w:w="734" w:type="pct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EE786D" w:rsidRPr="003214BC" w:rsidRDefault="00EE786D" w:rsidP="009A0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EE786D" w:rsidRPr="003214BC" w:rsidRDefault="00982511" w:rsidP="009A0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55E8C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955E8C" w:rsidRPr="003214BC" w:rsidRDefault="00955E8C" w:rsidP="00955E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90" w:type="pct"/>
            <w:gridSpan w:val="13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955E8C" w:rsidRPr="003214BC" w:rsidRDefault="00955E8C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b/>
                <w:sz w:val="18"/>
                <w:szCs w:val="18"/>
              </w:rPr>
              <w:t>Kryteria premiujące</w:t>
            </w:r>
          </w:p>
        </w:tc>
      </w:tr>
      <w:tr w:rsidR="00955E8C" w:rsidRPr="003214BC" w:rsidTr="000F42A8">
        <w:trPr>
          <w:cantSplit/>
          <w:trHeight w:val="1159"/>
        </w:trPr>
        <w:tc>
          <w:tcPr>
            <w:tcW w:w="1110" w:type="pct"/>
            <w:gridSpan w:val="2"/>
            <w:vMerge/>
            <w:vAlign w:val="center"/>
          </w:tcPr>
          <w:p w:rsidR="00955E8C" w:rsidRPr="003214BC" w:rsidRDefault="00955E8C" w:rsidP="00955E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4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55E8C" w:rsidRPr="003214BC" w:rsidRDefault="00955E8C" w:rsidP="00955E8C">
            <w:pPr>
              <w:pStyle w:val="Akapitzlist"/>
              <w:numPr>
                <w:ilvl w:val="0"/>
                <w:numId w:val="4"/>
              </w:numPr>
              <w:ind w:left="492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3959">
              <w:rPr>
                <w:rFonts w:ascii="Arial" w:hAnsi="Arial" w:cs="Arial"/>
                <w:sz w:val="18"/>
                <w:szCs w:val="18"/>
              </w:rPr>
              <w:t>Projektodawca od minimum 1 roku przed dniem</w:t>
            </w:r>
            <w:r w:rsidR="004438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83959">
              <w:rPr>
                <w:rFonts w:ascii="Arial" w:hAnsi="Arial" w:cs="Arial"/>
                <w:sz w:val="18"/>
                <w:szCs w:val="18"/>
              </w:rPr>
              <w:t xml:space="preserve"> złożenia wniosku posiada siedzibę  lub oddział lub główne miejsce wykonywania działalności lub dodatkowe miejsce wykonywania działalności na terenie województwa zachodniopomorskiego.</w:t>
            </w:r>
            <w:r w:rsidRPr="003214B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34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955E8C" w:rsidRPr="003214BC" w:rsidRDefault="00955E8C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b/>
                <w:sz w:val="18"/>
                <w:szCs w:val="18"/>
              </w:rPr>
              <w:t>LICZBA PUNKTÓW</w:t>
            </w:r>
          </w:p>
        </w:tc>
        <w:tc>
          <w:tcPr>
            <w:tcW w:w="622" w:type="pct"/>
            <w:gridSpan w:val="2"/>
            <w:tcBorders>
              <w:bottom w:val="single" w:sz="6" w:space="0" w:color="auto"/>
            </w:tcBorders>
            <w:vAlign w:val="center"/>
          </w:tcPr>
          <w:p w:rsidR="00955E8C" w:rsidRPr="003214BC" w:rsidRDefault="003214BC" w:rsidP="00955E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214BC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955E8C" w:rsidRPr="003214BC" w:rsidTr="00F87EDC">
        <w:trPr>
          <w:cantSplit/>
          <w:trHeight w:val="1970"/>
        </w:trPr>
        <w:tc>
          <w:tcPr>
            <w:tcW w:w="1110" w:type="pct"/>
            <w:gridSpan w:val="2"/>
            <w:vMerge/>
            <w:vAlign w:val="center"/>
          </w:tcPr>
          <w:p w:rsidR="00955E8C" w:rsidRPr="003214BC" w:rsidRDefault="00955E8C" w:rsidP="00955E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1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955E8C" w:rsidRPr="003214BC" w:rsidRDefault="00955E8C" w:rsidP="00955E8C">
            <w:pPr>
              <w:ind w:left="46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33" w:type="pct"/>
            <w:gridSpan w:val="7"/>
            <w:tcBorders>
              <w:bottom w:val="single" w:sz="6" w:space="0" w:color="auto"/>
            </w:tcBorders>
            <w:vAlign w:val="center"/>
          </w:tcPr>
          <w:p w:rsidR="00955E8C" w:rsidRPr="003214BC" w:rsidRDefault="00955E8C" w:rsidP="00955E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Kryterium ma na celu realizację projektów przez podmioty, które bezpośrednio przyczynią się do ekonomiczno-społecznego rozwoju regionu. Realizacja projektu przez Projektodawców z terenu województwa jest uzasadniona lokalnym charakterem wsparcia.</w:t>
            </w:r>
          </w:p>
          <w:p w:rsidR="00955E8C" w:rsidRPr="003214BC" w:rsidRDefault="00955E8C" w:rsidP="00955E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Kryterium weryfikowane będzie na podstawie odpowiednich zapisów wniosku o dofinansowanie projektu, dostępnych rejestrów publicznych (KRS, CEIDG) lub dokumentu urzędowego wydanego przez właściwy organ administracji publicznej załączonego do wniosku.</w:t>
            </w:r>
          </w:p>
          <w:p w:rsidR="00955E8C" w:rsidRPr="003214BC" w:rsidRDefault="00955E8C" w:rsidP="00955E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 xml:space="preserve">W przypadku podmiotów prawa handlowego, posiadających wpis do KRS, wymóg spełnienia kryterium dotyczyć będzie posiadania siedziby lub oddziału podmiotu na terenie województwa zachodniopomorskiego. </w:t>
            </w:r>
          </w:p>
          <w:p w:rsidR="00955E8C" w:rsidRPr="003214BC" w:rsidRDefault="00955E8C" w:rsidP="00955E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 xml:space="preserve">W przypadku osób fizycznych prowadzących działalność gospodarczą, posiadających wpis do CEIDG, wymóg spełnienia kryterium dotyczyć będzie głównego lub dodatkowego miejsca prowadzenia działalności na terenie województwa zachodniopomorskiego.  </w:t>
            </w:r>
          </w:p>
          <w:p w:rsidR="00955E8C" w:rsidRPr="003214BC" w:rsidRDefault="00955E8C" w:rsidP="00955E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Kryterium uznaje się za spełnione, w przypadku gdy Wnioskodawcą jest  podmiot, którego status prawny wynika z właściwych ustaw.</w:t>
            </w:r>
          </w:p>
          <w:p w:rsidR="00955E8C" w:rsidRPr="003214BC" w:rsidRDefault="00955E8C" w:rsidP="00955E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 xml:space="preserve">W przypadku gdy zakres wymaganych danych  nie będzie możliwy do zweryfikowania  w oparciu o dostępne ewidencje i rejestry publiczne, a Wnioskodawca nie załączy do wniosku odpowiedniego dokumentu urzędowego wydanego przez właściwy organ administracji publicznej, projekty takie nie będą podlegały uzupełnieniu, a kryterium zostanie uznane za niespełnione. </w:t>
            </w:r>
          </w:p>
          <w:p w:rsidR="00955E8C" w:rsidRPr="003214BC" w:rsidRDefault="00955E8C" w:rsidP="00774D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Projektodawca jest zobowiązany do wskazania w treści wniosku o dofinansowanie deklaracji spełniania kryterium oraz w przypadku gdy informacja ta  nie będzie możliwa  do weryfikacji w oparciu o powszechnie dostępne rejestry publiczne tj.:  KRS i CEIDG, przedłożenia wraz z wnioskiem dokumentu wydanego przez właściwy organ administracji publicznej, potwierdzającego posiadanie od minimum 1 roku przed dniem złożenia wniosku, siedziby i adresu podmiotu, oddziału, głównego miejsca wykonywania działalności lub dodatkowego miejsca wykonywania działalności na terenie województwa zachodniopomorskiego. Weryfikacja spełnienia kryterium będzie możliwa na każdym etapie postępowania konkursowego.</w:t>
            </w:r>
          </w:p>
        </w:tc>
        <w:tc>
          <w:tcPr>
            <w:tcW w:w="734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955E8C" w:rsidRPr="003214BC" w:rsidRDefault="00955E8C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22" w:type="pct"/>
            <w:gridSpan w:val="2"/>
            <w:tcBorders>
              <w:bottom w:val="single" w:sz="6" w:space="0" w:color="auto"/>
            </w:tcBorders>
            <w:vAlign w:val="center"/>
          </w:tcPr>
          <w:p w:rsidR="00955E8C" w:rsidRPr="003214BC" w:rsidRDefault="00982511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F42A8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0F42A8" w:rsidRPr="003214BC" w:rsidRDefault="000F42A8" w:rsidP="00955E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5" w:type="pct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F42A8" w:rsidRPr="000F42A8" w:rsidRDefault="000F42A8" w:rsidP="000F42A8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ind w:left="334" w:hanging="283"/>
              <w:rPr>
                <w:rFonts w:ascii="Arial" w:hAnsi="Arial" w:cs="Arial"/>
                <w:sz w:val="18"/>
                <w:szCs w:val="18"/>
              </w:rPr>
            </w:pPr>
            <w:r w:rsidRPr="00183959">
              <w:rPr>
                <w:rFonts w:ascii="Arial" w:hAnsi="Arial" w:cs="Arial"/>
                <w:sz w:val="18"/>
                <w:szCs w:val="18"/>
              </w:rPr>
              <w:t>W ramach projektu realizowane jest wsparcie również w godzinach popołudniowych (po godzinie 16:00) i wieczornych oraz w soboty.</w:t>
            </w:r>
          </w:p>
        </w:tc>
        <w:tc>
          <w:tcPr>
            <w:tcW w:w="76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0F42A8" w:rsidRPr="000F42A8" w:rsidRDefault="000F42A8" w:rsidP="000F42A8">
            <w:pPr>
              <w:tabs>
                <w:tab w:val="left" w:pos="360"/>
              </w:tabs>
              <w:ind w:lef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42A8">
              <w:rPr>
                <w:rFonts w:ascii="Arial" w:hAnsi="Arial" w:cs="Arial"/>
                <w:b/>
                <w:sz w:val="18"/>
                <w:szCs w:val="18"/>
              </w:rPr>
              <w:t>LICZBA PUNKTÓW</w:t>
            </w:r>
          </w:p>
        </w:tc>
        <w:tc>
          <w:tcPr>
            <w:tcW w:w="622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F42A8" w:rsidRPr="000F42A8" w:rsidRDefault="000F42A8" w:rsidP="000F42A8">
            <w:pPr>
              <w:pStyle w:val="Akapitzlist"/>
              <w:tabs>
                <w:tab w:val="left" w:pos="360"/>
              </w:tabs>
              <w:ind w:left="334"/>
              <w:rPr>
                <w:rFonts w:ascii="Arial" w:hAnsi="Arial" w:cs="Arial"/>
                <w:b/>
                <w:sz w:val="18"/>
                <w:szCs w:val="18"/>
              </w:rPr>
            </w:pPr>
            <w:r w:rsidRPr="000F42A8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0F42A8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0F42A8" w:rsidRPr="003214BC" w:rsidRDefault="000F42A8" w:rsidP="00955E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1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0F42A8" w:rsidRPr="003214BC" w:rsidRDefault="000F42A8" w:rsidP="00955E8C">
            <w:pPr>
              <w:ind w:left="46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33" w:type="pct"/>
            <w:gridSpan w:val="7"/>
            <w:tcBorders>
              <w:bottom w:val="single" w:sz="6" w:space="0" w:color="auto"/>
            </w:tcBorders>
            <w:vAlign w:val="center"/>
          </w:tcPr>
          <w:p w:rsidR="000F42A8" w:rsidRPr="000F42A8" w:rsidRDefault="000F42A8" w:rsidP="00774D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42A8">
              <w:rPr>
                <w:rFonts w:ascii="Arial" w:hAnsi="Arial" w:cs="Arial"/>
                <w:sz w:val="18"/>
                <w:szCs w:val="18"/>
              </w:rPr>
              <w:t>Kryterium zapewni upowszechnienie badań oraz większą dostępność do wsparcia udzielanego na terenie województwa zachodniopomorskiego.</w:t>
            </w:r>
          </w:p>
          <w:p w:rsidR="000F42A8" w:rsidRPr="003214BC" w:rsidRDefault="000F42A8" w:rsidP="00774D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42A8">
              <w:rPr>
                <w:rFonts w:ascii="Arial" w:hAnsi="Arial" w:cs="Arial"/>
                <w:sz w:val="18"/>
                <w:szCs w:val="18"/>
              </w:rPr>
              <w:t>Kryterium weryfikowane będzie na podstawie treści wniosku o dofinansowanie</w:t>
            </w:r>
          </w:p>
        </w:tc>
        <w:tc>
          <w:tcPr>
            <w:tcW w:w="734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0F42A8" w:rsidRPr="003214BC" w:rsidRDefault="000F42A8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22" w:type="pct"/>
            <w:gridSpan w:val="2"/>
            <w:tcBorders>
              <w:bottom w:val="single" w:sz="6" w:space="0" w:color="auto"/>
            </w:tcBorders>
            <w:vAlign w:val="center"/>
          </w:tcPr>
          <w:p w:rsidR="000F42A8" w:rsidRPr="003214BC" w:rsidRDefault="00982511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55E8C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955E8C" w:rsidRPr="003214BC" w:rsidRDefault="00955E8C" w:rsidP="00955E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4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55E8C" w:rsidRPr="003214BC" w:rsidRDefault="00955E8C" w:rsidP="00955E8C">
            <w:pPr>
              <w:pStyle w:val="Akapitzlist"/>
              <w:numPr>
                <w:ilvl w:val="0"/>
                <w:numId w:val="4"/>
              </w:numPr>
              <w:ind w:left="394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3959">
              <w:rPr>
                <w:rFonts w:ascii="Arial" w:hAnsi="Arial" w:cs="Arial"/>
                <w:sz w:val="18"/>
                <w:szCs w:val="18"/>
              </w:rPr>
              <w:t xml:space="preserve">Projektodawca lub Partner </w:t>
            </w:r>
            <w:r w:rsidR="00F7697E" w:rsidRPr="00183959">
              <w:rPr>
                <w:rFonts w:ascii="Arial" w:hAnsi="Arial" w:cs="Arial"/>
                <w:sz w:val="18"/>
                <w:szCs w:val="18"/>
              </w:rPr>
              <w:t>jest podmiotem wykonującym działalność leczniczą udzielającym świadczenia opieki zdrowotnej w rodzaju podstawowa opieka zdrowotna na podstawie zawartej umowy o udzielenie świadczeń opieki zdrowotnej z dyrektorem właściwego Oddziału Wojewódzkiego Narodowego Funduszu Zdrowia.</w:t>
            </w:r>
          </w:p>
        </w:tc>
        <w:tc>
          <w:tcPr>
            <w:tcW w:w="734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955E8C" w:rsidRPr="003214BC" w:rsidRDefault="00955E8C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b/>
                <w:sz w:val="18"/>
                <w:szCs w:val="18"/>
              </w:rPr>
              <w:t>LICZBA PUNKTÓW</w:t>
            </w:r>
          </w:p>
        </w:tc>
        <w:tc>
          <w:tcPr>
            <w:tcW w:w="622" w:type="pct"/>
            <w:gridSpan w:val="2"/>
            <w:tcBorders>
              <w:bottom w:val="single" w:sz="6" w:space="0" w:color="auto"/>
            </w:tcBorders>
            <w:vAlign w:val="center"/>
          </w:tcPr>
          <w:p w:rsidR="00955E8C" w:rsidRPr="003214BC" w:rsidRDefault="003214BC" w:rsidP="00955E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214BC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955E8C" w:rsidRPr="003214BC" w:rsidTr="000F42A8">
        <w:trPr>
          <w:cantSplit/>
        </w:trPr>
        <w:tc>
          <w:tcPr>
            <w:tcW w:w="1110" w:type="pct"/>
            <w:gridSpan w:val="2"/>
            <w:vMerge/>
            <w:vAlign w:val="center"/>
          </w:tcPr>
          <w:p w:rsidR="00955E8C" w:rsidRPr="003214BC" w:rsidRDefault="00955E8C" w:rsidP="00955E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1" w:type="pct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955E8C" w:rsidRPr="003214BC" w:rsidRDefault="00955E8C" w:rsidP="00955E8C">
            <w:pPr>
              <w:ind w:left="46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33" w:type="pct"/>
            <w:gridSpan w:val="7"/>
            <w:tcBorders>
              <w:bottom w:val="single" w:sz="6" w:space="0" w:color="auto"/>
            </w:tcBorders>
            <w:vAlign w:val="center"/>
          </w:tcPr>
          <w:p w:rsidR="00955E8C" w:rsidRPr="003214BC" w:rsidRDefault="00955E8C" w:rsidP="00955E8C">
            <w:pPr>
              <w:pStyle w:val="Default"/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Kryterium zgodne z rekomendacjami Komitetu Sterującego do spraw koordynacji interwencji EFSI w sektorze zdrowia.</w:t>
            </w:r>
          </w:p>
          <w:p w:rsidR="00955E8C" w:rsidRPr="003214BC" w:rsidRDefault="00955E8C" w:rsidP="00955E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3214BC" w:rsidRPr="003214BC" w:rsidRDefault="003214BC" w:rsidP="003214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214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Kryterium odnosi się do działań projektowych dla placówek podstawowej opieki zdrowotnej i wpłynie na zwiększenie efektywności i jakości zaplanowanych w projekcie usług zdrowotnych.</w:t>
            </w:r>
          </w:p>
          <w:p w:rsidR="003214BC" w:rsidRPr="003214BC" w:rsidRDefault="003214BC" w:rsidP="003214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214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Kryterium zostanie zweryfikowane na podstawie treści wniosku o dofinansowanie a także w oparciu o informacje zawarte na stronie NFZ zgodnie z linkiem:</w:t>
            </w:r>
          </w:p>
          <w:p w:rsidR="00955E8C" w:rsidRPr="004438A0" w:rsidRDefault="00266A98" w:rsidP="004438A0">
            <w:pPr>
              <w:ind w:left="16" w:firstLine="24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hyperlink r:id="rId8" w:history="1">
              <w:r w:rsidR="003214BC" w:rsidRPr="003214BC">
                <w:rPr>
                  <w:rStyle w:val="Hipercze"/>
                  <w:rFonts w:ascii="Arial" w:eastAsia="Times New Roman" w:hAnsi="Arial" w:cs="Arial"/>
                  <w:sz w:val="18"/>
                  <w:szCs w:val="18"/>
                  <w:lang w:eastAsia="pl-PL"/>
                </w:rPr>
                <w:t>http://www.nfz.gov.pl/o-nfz/informator-o-zawartych-umowach</w:t>
              </w:r>
            </w:hyperlink>
            <w:r w:rsidR="003214BC" w:rsidRPr="003214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34" w:type="pct"/>
            <w:gridSpan w:val="3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955E8C" w:rsidRPr="003214BC" w:rsidRDefault="00955E8C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22" w:type="pct"/>
            <w:gridSpan w:val="2"/>
            <w:tcBorders>
              <w:bottom w:val="single" w:sz="6" w:space="0" w:color="auto"/>
            </w:tcBorders>
            <w:vAlign w:val="center"/>
          </w:tcPr>
          <w:p w:rsidR="00955E8C" w:rsidRPr="003214BC" w:rsidRDefault="00982511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55E8C" w:rsidRPr="003214BC" w:rsidTr="000F42A8">
        <w:trPr>
          <w:cantSplit/>
        </w:trPr>
        <w:tc>
          <w:tcPr>
            <w:tcW w:w="1110" w:type="pct"/>
            <w:gridSpan w:val="2"/>
            <w:tcBorders>
              <w:bottom w:val="single" w:sz="6" w:space="0" w:color="auto"/>
            </w:tcBorders>
            <w:vAlign w:val="center"/>
          </w:tcPr>
          <w:p w:rsidR="00955E8C" w:rsidRPr="003214BC" w:rsidRDefault="00955E8C" w:rsidP="00955E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Kwalifikowalność wydatków</w:t>
            </w:r>
          </w:p>
        </w:tc>
        <w:tc>
          <w:tcPr>
            <w:tcW w:w="3890" w:type="pct"/>
            <w:gridSpan w:val="1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55E8C" w:rsidRPr="003214BC" w:rsidRDefault="00955E8C" w:rsidP="00955E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 xml:space="preserve">Zgodnie z </w:t>
            </w:r>
            <w:r w:rsidRPr="003214BC">
              <w:rPr>
                <w:rFonts w:ascii="Arial" w:hAnsi="Arial" w:cs="Arial"/>
                <w:i/>
                <w:sz w:val="18"/>
                <w:szCs w:val="18"/>
              </w:rPr>
              <w:t>Wytycznymi w zakresie kwalifikowalności wydatków w ramach Europejskiego Funduszu Rozwoju Regionalnego, Europejskiego Funduszu Społecznego oraz Funduszu Spójności na lata 2014-2020</w:t>
            </w:r>
            <w:r w:rsidRPr="003214BC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55E8C" w:rsidRPr="003214BC" w:rsidTr="000F42A8">
        <w:trPr>
          <w:cantSplit/>
        </w:trPr>
        <w:tc>
          <w:tcPr>
            <w:tcW w:w="5000" w:type="pct"/>
            <w:gridSpan w:val="15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955E8C" w:rsidRPr="003214BC" w:rsidRDefault="00955E8C" w:rsidP="00955E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214BC">
              <w:rPr>
                <w:rFonts w:ascii="Arial" w:hAnsi="Arial" w:cs="Arial"/>
                <w:b/>
                <w:sz w:val="18"/>
                <w:szCs w:val="18"/>
              </w:rPr>
              <w:t>Wskaźniki produktu i rezultatu planowane do osiągnięcia w ramach konkursu</w:t>
            </w:r>
          </w:p>
        </w:tc>
      </w:tr>
      <w:tr w:rsidR="00955E8C" w:rsidRPr="003214BC" w:rsidTr="00620FD6">
        <w:trPr>
          <w:cantSplit/>
          <w:trHeight w:val="542"/>
        </w:trPr>
        <w:tc>
          <w:tcPr>
            <w:tcW w:w="1110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955E8C" w:rsidRPr="003214BC" w:rsidRDefault="00955E8C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901" w:type="pct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955E8C" w:rsidRPr="003214BC" w:rsidRDefault="00955E8C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Jednostka</w:t>
            </w:r>
          </w:p>
        </w:tc>
        <w:tc>
          <w:tcPr>
            <w:tcW w:w="1633" w:type="pct"/>
            <w:gridSpan w:val="7"/>
            <w:tcBorders>
              <w:top w:val="single" w:sz="6" w:space="0" w:color="auto"/>
              <w:bottom w:val="single" w:sz="4" w:space="0" w:color="auto"/>
            </w:tcBorders>
            <w:shd w:val="clear" w:color="auto" w:fill="CCFFCC"/>
            <w:vAlign w:val="center"/>
          </w:tcPr>
          <w:p w:rsidR="00955E8C" w:rsidRPr="003214BC" w:rsidRDefault="00955E8C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Wartość wskaźnika planowana do osiągnięcia w ramach konkursu w podziale na lata</w:t>
            </w:r>
          </w:p>
        </w:tc>
        <w:tc>
          <w:tcPr>
            <w:tcW w:w="1356" w:type="pct"/>
            <w:gridSpan w:val="5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955E8C" w:rsidRPr="003214BC" w:rsidRDefault="00955E8C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Wskaźnik realizujący ramy wykonania</w:t>
            </w:r>
          </w:p>
          <w:p w:rsidR="00955E8C" w:rsidRPr="003214BC" w:rsidRDefault="00955E8C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T/N</w:t>
            </w:r>
          </w:p>
        </w:tc>
      </w:tr>
      <w:tr w:rsidR="00955E8C" w:rsidRPr="003214BC" w:rsidTr="000F42A8">
        <w:trPr>
          <w:cantSplit/>
          <w:trHeight w:val="236"/>
        </w:trPr>
        <w:tc>
          <w:tcPr>
            <w:tcW w:w="1110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955E8C" w:rsidRPr="003214BC" w:rsidRDefault="00955E8C" w:rsidP="00955E8C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01" w:type="pct"/>
            <w:vMerge/>
            <w:tcBorders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55E8C" w:rsidRPr="003214BC" w:rsidRDefault="00955E8C" w:rsidP="00955E8C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55E8C" w:rsidRPr="003214BC" w:rsidRDefault="00955E8C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Rok</w:t>
            </w:r>
          </w:p>
        </w:tc>
        <w:tc>
          <w:tcPr>
            <w:tcW w:w="10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55E8C" w:rsidRPr="003214BC" w:rsidRDefault="00955E8C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Wartość</w:t>
            </w:r>
          </w:p>
        </w:tc>
        <w:tc>
          <w:tcPr>
            <w:tcW w:w="1356" w:type="pct"/>
            <w:gridSpan w:val="5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955E8C" w:rsidRPr="003214BC" w:rsidRDefault="00955E8C" w:rsidP="00955E8C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55E8C" w:rsidRPr="003214BC" w:rsidTr="000F42A8">
        <w:trPr>
          <w:cantSplit/>
        </w:trPr>
        <w:tc>
          <w:tcPr>
            <w:tcW w:w="1110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55E8C" w:rsidRPr="003214BC" w:rsidRDefault="00AF5C88" w:rsidP="00AF5C88">
            <w:pPr>
              <w:pStyle w:val="Akapitzlist"/>
              <w:numPr>
                <w:ilvl w:val="0"/>
                <w:numId w:val="3"/>
              </w:numPr>
              <w:ind w:left="194" w:hanging="194"/>
              <w:jc w:val="both"/>
              <w:rPr>
                <w:rFonts w:ascii="Arial" w:hAnsi="Arial" w:cs="Arial"/>
                <w:i/>
                <w:color w:val="D9D9D9" w:themeColor="background1" w:themeShade="D9"/>
                <w:sz w:val="18"/>
                <w:szCs w:val="18"/>
              </w:rPr>
            </w:pPr>
            <w:r w:rsidRPr="00AF5C8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Liczba osób, które dzięki interwencji EFS zgłosiły się na badanie profilaktyczne</w:t>
            </w:r>
          </w:p>
        </w:tc>
        <w:tc>
          <w:tcPr>
            <w:tcW w:w="901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55E8C" w:rsidRPr="003214BC" w:rsidRDefault="00955E8C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607" w:type="pct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955E8C" w:rsidRPr="003214BC" w:rsidRDefault="00955E8C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026" w:type="pct"/>
            <w:gridSpan w:val="5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955E8C" w:rsidRPr="003214BC" w:rsidRDefault="00955E8C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60%</w:t>
            </w:r>
          </w:p>
        </w:tc>
        <w:tc>
          <w:tcPr>
            <w:tcW w:w="135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55E8C" w:rsidRPr="003214BC" w:rsidRDefault="00955E8C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N</w:t>
            </w:r>
          </w:p>
        </w:tc>
      </w:tr>
      <w:tr w:rsidR="00955E8C" w:rsidRPr="004E7F01" w:rsidTr="000F42A8">
        <w:trPr>
          <w:cantSplit/>
        </w:trPr>
        <w:tc>
          <w:tcPr>
            <w:tcW w:w="1110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55E8C" w:rsidRPr="003214BC" w:rsidRDefault="00955E8C" w:rsidP="00955E8C">
            <w:pPr>
              <w:pStyle w:val="Akapitzlist"/>
              <w:numPr>
                <w:ilvl w:val="0"/>
                <w:numId w:val="3"/>
              </w:numPr>
              <w:ind w:left="336" w:hanging="284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214BC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Liczba osób objętych programem zdrowotnym dzięki EFS </w:t>
            </w:r>
          </w:p>
        </w:tc>
        <w:tc>
          <w:tcPr>
            <w:tcW w:w="901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55E8C" w:rsidRPr="003214BC" w:rsidDel="00B82C1F" w:rsidRDefault="00955E8C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607" w:type="pct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955E8C" w:rsidRPr="003214BC" w:rsidRDefault="00955E8C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026" w:type="pct"/>
            <w:gridSpan w:val="5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955E8C" w:rsidRPr="003214BC" w:rsidRDefault="003214BC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1200</w:t>
            </w:r>
          </w:p>
        </w:tc>
        <w:tc>
          <w:tcPr>
            <w:tcW w:w="1356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55E8C" w:rsidRPr="004E7F01" w:rsidRDefault="00955E8C" w:rsidP="00955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4BC">
              <w:rPr>
                <w:rFonts w:ascii="Arial" w:hAnsi="Arial" w:cs="Arial"/>
                <w:sz w:val="18"/>
                <w:szCs w:val="18"/>
              </w:rPr>
              <w:t>N</w:t>
            </w:r>
          </w:p>
        </w:tc>
      </w:tr>
    </w:tbl>
    <w:p w:rsidR="00EE786D" w:rsidRPr="004E7F01" w:rsidRDefault="00EE786D" w:rsidP="00EE786D">
      <w:pPr>
        <w:spacing w:after="200" w:line="276" w:lineRule="auto"/>
        <w:contextualSpacing/>
        <w:jc w:val="both"/>
        <w:rPr>
          <w:rFonts w:ascii="Arial" w:hAnsi="Arial" w:cs="Arial"/>
          <w:sz w:val="18"/>
          <w:szCs w:val="18"/>
        </w:rPr>
      </w:pPr>
    </w:p>
    <w:p w:rsidR="00EE786D" w:rsidRPr="004E7F01" w:rsidRDefault="00EE786D" w:rsidP="00EE786D">
      <w:pPr>
        <w:spacing w:after="200" w:line="276" w:lineRule="auto"/>
        <w:contextualSpacing/>
        <w:jc w:val="both"/>
        <w:rPr>
          <w:rFonts w:ascii="Arial" w:hAnsi="Arial" w:cs="Arial"/>
          <w:b/>
          <w:sz w:val="18"/>
          <w:szCs w:val="18"/>
        </w:rPr>
      </w:pPr>
    </w:p>
    <w:p w:rsidR="00EE786D" w:rsidRPr="004E7F01" w:rsidRDefault="00EE786D" w:rsidP="00EE786D">
      <w:pPr>
        <w:pBdr>
          <w:between w:val="single" w:sz="4" w:space="1" w:color="auto"/>
        </w:pBdr>
        <w:jc w:val="both"/>
        <w:rPr>
          <w:rFonts w:ascii="Arial" w:hAnsi="Arial" w:cs="Arial"/>
          <w:sz w:val="18"/>
          <w:szCs w:val="18"/>
        </w:rPr>
      </w:pPr>
    </w:p>
    <w:p w:rsidR="0068657E" w:rsidRDefault="0068657E"/>
    <w:sectPr w:rsidR="0068657E" w:rsidSect="00385EC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4D9" w:rsidRDefault="00D414D9" w:rsidP="00EE786D">
      <w:pPr>
        <w:spacing w:after="0" w:line="240" w:lineRule="auto"/>
      </w:pPr>
      <w:r>
        <w:separator/>
      </w:r>
    </w:p>
  </w:endnote>
  <w:endnote w:type="continuationSeparator" w:id="0">
    <w:p w:rsidR="00D414D9" w:rsidRDefault="00D414D9" w:rsidP="00EE7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081" w:rsidRDefault="00C458F4">
    <w:pPr>
      <w:pStyle w:val="Stopka"/>
    </w:pPr>
    <w:r w:rsidRPr="00CA22A4">
      <w:rPr>
        <w:rFonts w:ascii="Arial" w:hAnsi="Arial"/>
        <w:noProof/>
        <w:sz w:val="20"/>
      </w:rPr>
      <w:drawing>
        <wp:inline distT="0" distB="0" distL="0" distR="0">
          <wp:extent cx="5760720" cy="628015"/>
          <wp:effectExtent l="0" t="0" r="0" b="635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4D9" w:rsidRDefault="00D414D9" w:rsidP="00EE786D">
      <w:pPr>
        <w:spacing w:after="0" w:line="240" w:lineRule="auto"/>
      </w:pPr>
      <w:r>
        <w:separator/>
      </w:r>
    </w:p>
  </w:footnote>
  <w:footnote w:type="continuationSeparator" w:id="0">
    <w:p w:rsidR="00D414D9" w:rsidRDefault="00D414D9" w:rsidP="00EE78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254"/>
    <w:multiLevelType w:val="hybridMultilevel"/>
    <w:tmpl w:val="1FAEBC04"/>
    <w:lvl w:ilvl="0" w:tplc="B7747BA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830EE"/>
    <w:multiLevelType w:val="hybridMultilevel"/>
    <w:tmpl w:val="A2C02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65F87"/>
    <w:multiLevelType w:val="hybridMultilevel"/>
    <w:tmpl w:val="08DC2642"/>
    <w:lvl w:ilvl="0" w:tplc="2AD20CA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0B5F6FDC"/>
    <w:multiLevelType w:val="hybridMultilevel"/>
    <w:tmpl w:val="F9389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24CAD"/>
    <w:multiLevelType w:val="hybridMultilevel"/>
    <w:tmpl w:val="9B98943A"/>
    <w:lvl w:ilvl="0" w:tplc="AB7AD5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CD3B3B"/>
    <w:multiLevelType w:val="hybridMultilevel"/>
    <w:tmpl w:val="0BEE1C70"/>
    <w:lvl w:ilvl="0" w:tplc="AB7AD5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8696E1F"/>
    <w:multiLevelType w:val="hybridMultilevel"/>
    <w:tmpl w:val="2188DCD2"/>
    <w:lvl w:ilvl="0" w:tplc="355EB43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9E5233"/>
    <w:multiLevelType w:val="hybridMultilevel"/>
    <w:tmpl w:val="F68AAF7A"/>
    <w:lvl w:ilvl="0" w:tplc="0415000F">
      <w:start w:val="8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20AE4"/>
    <w:multiLevelType w:val="hybridMultilevel"/>
    <w:tmpl w:val="39642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622DB8"/>
    <w:multiLevelType w:val="hybridMultilevel"/>
    <w:tmpl w:val="6804E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0483E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D95AFA"/>
    <w:multiLevelType w:val="hybridMultilevel"/>
    <w:tmpl w:val="B1F8285E"/>
    <w:lvl w:ilvl="0" w:tplc="0415000F">
      <w:start w:val="13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5" w:hanging="360"/>
      </w:pPr>
    </w:lvl>
    <w:lvl w:ilvl="2" w:tplc="0415001B" w:tentative="1">
      <w:start w:val="1"/>
      <w:numFmt w:val="lowerRoman"/>
      <w:lvlText w:val="%3."/>
      <w:lvlJc w:val="right"/>
      <w:pPr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1">
    <w:nsid w:val="40997BD4"/>
    <w:multiLevelType w:val="hybridMultilevel"/>
    <w:tmpl w:val="2DBE625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B04127"/>
    <w:multiLevelType w:val="hybridMultilevel"/>
    <w:tmpl w:val="7E783850"/>
    <w:lvl w:ilvl="0" w:tplc="E4646C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D20483E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932E3"/>
    <w:multiLevelType w:val="hybridMultilevel"/>
    <w:tmpl w:val="B002DA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C44A7C"/>
    <w:multiLevelType w:val="hybridMultilevel"/>
    <w:tmpl w:val="59F68888"/>
    <w:lvl w:ilvl="0" w:tplc="AB7AD5F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5FE0703C"/>
    <w:multiLevelType w:val="hybridMultilevel"/>
    <w:tmpl w:val="D95AF23C"/>
    <w:lvl w:ilvl="0" w:tplc="AB7AD5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AB7AD5F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C6F2B4D"/>
    <w:multiLevelType w:val="hybridMultilevel"/>
    <w:tmpl w:val="DD6E7768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277220"/>
    <w:multiLevelType w:val="hybridMultilevel"/>
    <w:tmpl w:val="6804E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0483E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0"/>
  </w:num>
  <w:num w:numId="4">
    <w:abstractNumId w:val="8"/>
  </w:num>
  <w:num w:numId="5">
    <w:abstractNumId w:val="11"/>
  </w:num>
  <w:num w:numId="6">
    <w:abstractNumId w:val="7"/>
  </w:num>
  <w:num w:numId="7">
    <w:abstractNumId w:val="12"/>
  </w:num>
  <w:num w:numId="8">
    <w:abstractNumId w:val="13"/>
  </w:num>
  <w:num w:numId="9">
    <w:abstractNumId w:val="3"/>
  </w:num>
  <w:num w:numId="10">
    <w:abstractNumId w:val="5"/>
  </w:num>
  <w:num w:numId="11">
    <w:abstractNumId w:val="15"/>
  </w:num>
  <w:num w:numId="12">
    <w:abstractNumId w:val="10"/>
  </w:num>
  <w:num w:numId="13">
    <w:abstractNumId w:val="1"/>
  </w:num>
  <w:num w:numId="14">
    <w:abstractNumId w:val="6"/>
  </w:num>
  <w:num w:numId="15">
    <w:abstractNumId w:val="9"/>
  </w:num>
  <w:num w:numId="16">
    <w:abstractNumId w:val="4"/>
  </w:num>
  <w:num w:numId="17">
    <w:abstractNumId w:val="1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86D"/>
    <w:rsid w:val="0001523E"/>
    <w:rsid w:val="000A0ECA"/>
    <w:rsid w:val="000D5B9A"/>
    <w:rsid w:val="000F42A8"/>
    <w:rsid w:val="00110E9F"/>
    <w:rsid w:val="0013636E"/>
    <w:rsid w:val="00183959"/>
    <w:rsid w:val="001A6BA1"/>
    <w:rsid w:val="001F58B9"/>
    <w:rsid w:val="00256A78"/>
    <w:rsid w:val="00266A98"/>
    <w:rsid w:val="00291694"/>
    <w:rsid w:val="002E0383"/>
    <w:rsid w:val="0031721C"/>
    <w:rsid w:val="003214BC"/>
    <w:rsid w:val="0033758C"/>
    <w:rsid w:val="00375D1C"/>
    <w:rsid w:val="00390C54"/>
    <w:rsid w:val="003A51B9"/>
    <w:rsid w:val="003B0128"/>
    <w:rsid w:val="004420B4"/>
    <w:rsid w:val="004438A0"/>
    <w:rsid w:val="004661ED"/>
    <w:rsid w:val="004924F9"/>
    <w:rsid w:val="004F7ECB"/>
    <w:rsid w:val="00514F1D"/>
    <w:rsid w:val="00545078"/>
    <w:rsid w:val="0056254A"/>
    <w:rsid w:val="00574756"/>
    <w:rsid w:val="00580A25"/>
    <w:rsid w:val="00620FD6"/>
    <w:rsid w:val="00632E14"/>
    <w:rsid w:val="00662753"/>
    <w:rsid w:val="0068657E"/>
    <w:rsid w:val="006A3AAA"/>
    <w:rsid w:val="0076545D"/>
    <w:rsid w:val="00774D8F"/>
    <w:rsid w:val="00797A20"/>
    <w:rsid w:val="007B6A0E"/>
    <w:rsid w:val="00850F0B"/>
    <w:rsid w:val="008B1E5B"/>
    <w:rsid w:val="0092780C"/>
    <w:rsid w:val="009350FC"/>
    <w:rsid w:val="00955E8C"/>
    <w:rsid w:val="00982511"/>
    <w:rsid w:val="009B5EB9"/>
    <w:rsid w:val="009E763D"/>
    <w:rsid w:val="00A0749C"/>
    <w:rsid w:val="00A80222"/>
    <w:rsid w:val="00A81704"/>
    <w:rsid w:val="00AD5A57"/>
    <w:rsid w:val="00AE39A5"/>
    <w:rsid w:val="00AF5C88"/>
    <w:rsid w:val="00AF6AEB"/>
    <w:rsid w:val="00B63EB3"/>
    <w:rsid w:val="00B6782E"/>
    <w:rsid w:val="00BA200E"/>
    <w:rsid w:val="00BD1387"/>
    <w:rsid w:val="00C378E0"/>
    <w:rsid w:val="00C458F4"/>
    <w:rsid w:val="00CA09B9"/>
    <w:rsid w:val="00CE1971"/>
    <w:rsid w:val="00CF730F"/>
    <w:rsid w:val="00D414D9"/>
    <w:rsid w:val="00D41F9F"/>
    <w:rsid w:val="00D7136B"/>
    <w:rsid w:val="00DC7CB9"/>
    <w:rsid w:val="00E53913"/>
    <w:rsid w:val="00E56363"/>
    <w:rsid w:val="00E658DF"/>
    <w:rsid w:val="00EE21EF"/>
    <w:rsid w:val="00EE786D"/>
    <w:rsid w:val="00F7697E"/>
    <w:rsid w:val="00F87EDC"/>
    <w:rsid w:val="00FB2CC8"/>
    <w:rsid w:val="00FE3791"/>
    <w:rsid w:val="00FF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78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E78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E78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qFormat/>
    <w:rsid w:val="00EE7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basedOn w:val="Domylnaczcionkaakapitu"/>
    <w:link w:val="Tekstprzypisudolnego"/>
    <w:uiPriority w:val="99"/>
    <w:rsid w:val="00EE7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EE786D"/>
    <w:rPr>
      <w:vertAlign w:val="superscript"/>
    </w:rPr>
  </w:style>
  <w:style w:type="character" w:styleId="Odwoaniedokomentarza">
    <w:name w:val="annotation reference"/>
    <w:uiPriority w:val="99"/>
    <w:rsid w:val="00EE7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E7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7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EE786D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EE78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E786D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7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86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4BC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14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214B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78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E78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E78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qFormat/>
    <w:rsid w:val="00EE7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basedOn w:val="Domylnaczcionkaakapitu"/>
    <w:link w:val="Tekstprzypisudolnego"/>
    <w:uiPriority w:val="99"/>
    <w:rsid w:val="00EE7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EE786D"/>
    <w:rPr>
      <w:vertAlign w:val="superscript"/>
    </w:rPr>
  </w:style>
  <w:style w:type="character" w:styleId="Odwoaniedokomentarza">
    <w:name w:val="annotation reference"/>
    <w:uiPriority w:val="99"/>
    <w:rsid w:val="00EE7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E7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7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EE786D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EE78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E786D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7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86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4BC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14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214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fz.gov.pl/o-nfz/informator-o-zawartych-umowac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2601</Words>
  <Characters>15612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Magdalena Bogusz</cp:lastModifiedBy>
  <cp:revision>2</cp:revision>
  <dcterms:created xsi:type="dcterms:W3CDTF">2020-11-23T10:52:00Z</dcterms:created>
  <dcterms:modified xsi:type="dcterms:W3CDTF">2020-11-23T10:52:00Z</dcterms:modified>
</cp:coreProperties>
</file>